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533933" w:rsidRDefault="00533933" w:rsidP="00EE6C2A">
      <w:pPr>
        <w:jc w:val="center"/>
        <w:rPr>
          <w:rFonts w:ascii="Arial" w:hAnsi="Arial" w:cs="Arial"/>
          <w:b/>
          <w:sz w:val="32"/>
          <w:szCs w:val="32"/>
        </w:rPr>
      </w:pPr>
      <w:r>
        <w:rPr>
          <w:rFonts w:ascii="Arial" w:hAnsi="Arial" w:cs="Arial"/>
          <w:b/>
          <w:sz w:val="32"/>
          <w:szCs w:val="32"/>
        </w:rPr>
        <w:t>Package Overview for Assessors</w:t>
      </w:r>
      <w:r w:rsidR="006E3CF1">
        <w:rPr>
          <w:rFonts w:ascii="Arial" w:hAnsi="Arial" w:cs="Arial"/>
          <w:b/>
          <w:sz w:val="32"/>
          <w:szCs w:val="32"/>
        </w:rPr>
        <w:t xml:space="preserve">   </w:t>
      </w:r>
      <w:r w:rsidR="006E3CF1">
        <w:rPr>
          <w:rFonts w:ascii="Calibri" w:hAnsi="Calibri"/>
          <w:noProof/>
          <w:color w:val="1F497D"/>
          <w:sz w:val="22"/>
          <w:szCs w:val="22"/>
          <w:lang w:val="en-AU" w:eastAsia="en-AU"/>
        </w:rPr>
        <w:drawing>
          <wp:inline distT="0" distB="0" distL="0" distR="0">
            <wp:extent cx="1181100" cy="533400"/>
            <wp:effectExtent l="19050" t="0" r="0" b="0"/>
            <wp:docPr id="2"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9"/>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D91946" w:rsidRPr="00543461" w:rsidRDefault="00D91946" w:rsidP="00EE6C2A">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533933" w:rsidRPr="00ED0EFF" w:rsidTr="006E3A67">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Package Number</w:t>
            </w:r>
          </w:p>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533933" w:rsidRDefault="00705DA9" w:rsidP="006B438A">
            <w:pPr>
              <w:spacing w:before="60" w:after="60"/>
              <w:jc w:val="both"/>
              <w:rPr>
                <w:rFonts w:ascii="Arial" w:hAnsi="Arial" w:cs="Arial"/>
                <w:sz w:val="20"/>
                <w:szCs w:val="20"/>
              </w:rPr>
            </w:pPr>
            <w:r w:rsidRPr="00ED0EFF">
              <w:rPr>
                <w:rFonts w:ascii="Arial" w:hAnsi="Arial" w:cs="Arial"/>
                <w:sz w:val="20"/>
                <w:szCs w:val="20"/>
              </w:rPr>
              <w:t xml:space="preserve"> </w:t>
            </w:r>
            <w:r w:rsidR="00C617EA">
              <w:rPr>
                <w:rFonts w:ascii="Arial" w:hAnsi="Arial" w:cs="Arial"/>
                <w:sz w:val="20"/>
                <w:szCs w:val="20"/>
              </w:rPr>
              <w:t xml:space="preserve">BSB07 – Package </w:t>
            </w:r>
            <w:r w:rsidR="006E3CF1">
              <w:rPr>
                <w:rFonts w:ascii="Arial" w:hAnsi="Arial" w:cs="Arial"/>
                <w:sz w:val="20"/>
                <w:szCs w:val="20"/>
              </w:rPr>
              <w:t>Five</w:t>
            </w:r>
            <w:r w:rsidR="00C617EA">
              <w:rPr>
                <w:rFonts w:ascii="Arial" w:hAnsi="Arial" w:cs="Arial"/>
                <w:sz w:val="20"/>
                <w:szCs w:val="20"/>
              </w:rPr>
              <w:t>.</w:t>
            </w:r>
          </w:p>
          <w:p w:rsidR="00736E2C" w:rsidRDefault="00736E2C" w:rsidP="006B438A">
            <w:pPr>
              <w:spacing w:before="60" w:after="60"/>
              <w:jc w:val="both"/>
              <w:rPr>
                <w:rFonts w:ascii="Arial" w:hAnsi="Arial" w:cs="Arial"/>
                <w:sz w:val="20"/>
                <w:szCs w:val="20"/>
              </w:rPr>
            </w:pPr>
          </w:p>
          <w:p w:rsidR="00327B4C" w:rsidRPr="001C30D7" w:rsidRDefault="006E3CF1" w:rsidP="006B438A">
            <w:pPr>
              <w:spacing w:before="60" w:after="60"/>
              <w:jc w:val="both"/>
              <w:rPr>
                <w:rFonts w:ascii="Arial" w:hAnsi="Arial" w:cs="Arial"/>
                <w:i/>
                <w:sz w:val="28"/>
                <w:szCs w:val="28"/>
              </w:rPr>
            </w:pPr>
            <w:r>
              <w:rPr>
                <w:rFonts w:ascii="Arial" w:hAnsi="Arial" w:cs="Arial"/>
                <w:i/>
                <w:sz w:val="28"/>
                <w:szCs w:val="28"/>
              </w:rPr>
              <w:t>Getting it Right</w:t>
            </w:r>
          </w:p>
        </w:tc>
      </w:tr>
      <w:tr w:rsidR="00533933" w:rsidRPr="00ED0EFF" w:rsidTr="006E3A67">
        <w:trPr>
          <w:cantSplit/>
          <w:trHeight w:val="423"/>
        </w:trPr>
        <w:tc>
          <w:tcPr>
            <w:tcW w:w="1621" w:type="dxa"/>
            <w:tcBorders>
              <w:left w:val="single" w:sz="12" w:space="0" w:color="auto"/>
              <w:bottom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533933" w:rsidRPr="00ED0EFF" w:rsidRDefault="00424A74" w:rsidP="000822DA">
            <w:pPr>
              <w:spacing w:before="60" w:after="60"/>
              <w:jc w:val="both"/>
              <w:rPr>
                <w:rFonts w:ascii="Arial" w:hAnsi="Arial" w:cs="Arial"/>
                <w:sz w:val="20"/>
                <w:szCs w:val="20"/>
              </w:rPr>
            </w:pPr>
            <w:r w:rsidRPr="00ED0EFF">
              <w:rPr>
                <w:rFonts w:ascii="Arial" w:hAnsi="Arial" w:cs="Arial"/>
                <w:sz w:val="20"/>
                <w:szCs w:val="20"/>
              </w:rPr>
              <w:t xml:space="preserve"> Business Services (BSB</w:t>
            </w:r>
            <w:r w:rsidR="000822DA">
              <w:rPr>
                <w:rFonts w:ascii="Arial" w:hAnsi="Arial" w:cs="Arial"/>
                <w:sz w:val="20"/>
                <w:szCs w:val="20"/>
              </w:rPr>
              <w:t>07)</w:t>
            </w:r>
          </w:p>
        </w:tc>
      </w:tr>
      <w:tr w:rsidR="00533933" w:rsidRPr="00ED0EFF" w:rsidTr="006E3A67">
        <w:trPr>
          <w:cantSplit/>
          <w:trHeight w:val="380"/>
        </w:trPr>
        <w:tc>
          <w:tcPr>
            <w:tcW w:w="1621" w:type="dxa"/>
            <w:tcBorders>
              <w:left w:val="single" w:sz="12"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0822DA" w:rsidRDefault="005C365B" w:rsidP="006E3CF1">
            <w:pPr>
              <w:pStyle w:val="Header"/>
              <w:ind w:left="720"/>
              <w:jc w:val="both"/>
              <w:rPr>
                <w:rFonts w:ascii="Calibri" w:hAnsi="Calibri" w:cs="Arial"/>
                <w:sz w:val="22"/>
                <w:szCs w:val="22"/>
              </w:rPr>
            </w:pPr>
            <w:r w:rsidRPr="0003468C">
              <w:rPr>
                <w:rFonts w:ascii="Calibri" w:hAnsi="Calibri" w:cs="Arial"/>
                <w:sz w:val="22"/>
                <w:szCs w:val="22"/>
              </w:rPr>
              <w:t>BSBWOR202A</w:t>
            </w:r>
            <w:r>
              <w:rPr>
                <w:rFonts w:ascii="Calibri" w:hAnsi="Calibri" w:cs="Arial"/>
                <w:sz w:val="22"/>
                <w:szCs w:val="22"/>
              </w:rPr>
              <w:t>: Organise and complete work activities</w:t>
            </w:r>
          </w:p>
          <w:p w:rsidR="005C365B" w:rsidRPr="00ED0EFF" w:rsidRDefault="005C365B" w:rsidP="006E3CF1">
            <w:pPr>
              <w:pStyle w:val="Header"/>
              <w:ind w:left="720"/>
              <w:jc w:val="both"/>
              <w:rPr>
                <w:rFonts w:cs="Arial"/>
              </w:rPr>
            </w:pPr>
            <w:r w:rsidRPr="0003468C">
              <w:rPr>
                <w:rFonts w:ascii="Calibri" w:hAnsi="Calibri" w:cs="Arial"/>
                <w:sz w:val="22"/>
                <w:szCs w:val="22"/>
              </w:rPr>
              <w:t>BSBITU202A</w:t>
            </w:r>
            <w:r>
              <w:rPr>
                <w:rFonts w:ascii="Calibri" w:hAnsi="Calibri" w:cs="Arial"/>
                <w:sz w:val="22"/>
                <w:szCs w:val="22"/>
              </w:rPr>
              <w:t>; Create and Use spreadsheets.</w:t>
            </w:r>
          </w:p>
        </w:tc>
      </w:tr>
      <w:tr w:rsidR="00533933" w:rsidRPr="00ED0EFF" w:rsidTr="006E3A67">
        <w:trPr>
          <w:cantSplit/>
          <w:trHeight w:val="380"/>
        </w:trPr>
        <w:tc>
          <w:tcPr>
            <w:tcW w:w="1621" w:type="dxa"/>
            <w:tcBorders>
              <w:left w:val="single" w:sz="12" w:space="0" w:color="auto"/>
              <w:bottom w:val="single" w:sz="4" w:space="0" w:color="auto"/>
            </w:tcBorders>
            <w:shd w:val="pct15" w:color="auto" w:fill="FFFFFF"/>
          </w:tcPr>
          <w:p w:rsidR="00533933" w:rsidRPr="00ED0EFF" w:rsidRDefault="00533933" w:rsidP="00C6000B">
            <w:pPr>
              <w:rPr>
                <w:rFonts w:ascii="Arial" w:hAnsi="Arial" w:cs="Arial"/>
                <w:b/>
                <w:sz w:val="20"/>
                <w:szCs w:val="20"/>
              </w:rPr>
            </w:pPr>
            <w:r w:rsidRPr="00ED0EFF">
              <w:rPr>
                <w:rFonts w:ascii="Arial" w:hAnsi="Arial" w:cs="Arial"/>
                <w:b/>
                <w:sz w:val="20"/>
                <w:szCs w:val="20"/>
              </w:rPr>
              <w:t xml:space="preserve">Package contents and information  for assessors  </w:t>
            </w:r>
          </w:p>
        </w:tc>
        <w:tc>
          <w:tcPr>
            <w:tcW w:w="1260" w:type="dxa"/>
            <w:tcBorders>
              <w:bottom w:val="single" w:sz="4" w:space="0" w:color="auto"/>
            </w:tcBorders>
          </w:tcPr>
          <w:p w:rsidR="00327B4C" w:rsidRDefault="00327B4C" w:rsidP="00C6000B">
            <w:pPr>
              <w:rPr>
                <w:rFonts w:ascii="Arial" w:hAnsi="Arial" w:cs="Arial"/>
                <w:b/>
                <w:sz w:val="20"/>
                <w:szCs w:val="20"/>
              </w:rPr>
            </w:pPr>
          </w:p>
          <w:p w:rsidR="00533933" w:rsidRPr="00ED0EFF" w:rsidRDefault="00533933" w:rsidP="00C6000B">
            <w:pPr>
              <w:rPr>
                <w:rFonts w:ascii="Arial" w:hAnsi="Arial" w:cs="Arial"/>
                <w:b/>
                <w:sz w:val="20"/>
                <w:szCs w:val="20"/>
              </w:rPr>
            </w:pPr>
            <w:r w:rsidRPr="00ED0EFF">
              <w:rPr>
                <w:rFonts w:ascii="Arial" w:hAnsi="Arial" w:cs="Arial"/>
                <w:b/>
                <w:sz w:val="20"/>
                <w:szCs w:val="20"/>
              </w:rPr>
              <w:t>Page</w:t>
            </w:r>
            <w:r w:rsidR="00ED0EFF">
              <w:rPr>
                <w:rFonts w:ascii="Arial" w:hAnsi="Arial" w:cs="Arial"/>
                <w:b/>
                <w:sz w:val="20"/>
                <w:szCs w:val="20"/>
              </w:rPr>
              <w:t>s</w:t>
            </w:r>
            <w:r w:rsidRPr="00ED0EFF">
              <w:rPr>
                <w:rFonts w:ascii="Arial" w:hAnsi="Arial" w:cs="Arial"/>
                <w:b/>
                <w:sz w:val="20"/>
                <w:szCs w:val="20"/>
              </w:rPr>
              <w:t xml:space="preserve"> 2</w:t>
            </w:r>
            <w:r w:rsidR="00B26D24">
              <w:rPr>
                <w:rFonts w:ascii="Arial" w:hAnsi="Arial" w:cs="Arial"/>
                <w:b/>
                <w:sz w:val="20"/>
                <w:szCs w:val="20"/>
              </w:rPr>
              <w:t>-5</w:t>
            </w:r>
            <w:r w:rsidR="00ED0EFF">
              <w:rPr>
                <w:rFonts w:ascii="Arial" w:hAnsi="Arial" w:cs="Arial"/>
                <w:b/>
                <w:sz w:val="20"/>
                <w:szCs w:val="20"/>
              </w:rPr>
              <w:t xml:space="preserve"> </w:t>
            </w:r>
            <w:r w:rsidR="005A49CE" w:rsidRPr="00ED0EFF">
              <w:rPr>
                <w:rFonts w:ascii="Arial" w:hAnsi="Arial" w:cs="Arial"/>
                <w:b/>
                <w:sz w:val="20"/>
                <w:szCs w:val="20"/>
              </w:rPr>
              <w:t xml:space="preserve"> </w:t>
            </w:r>
          </w:p>
          <w:p w:rsidR="00533933" w:rsidRPr="00ED0EFF" w:rsidRDefault="00533933"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533933" w:rsidRPr="00ED0EFF" w:rsidRDefault="00533933" w:rsidP="00C6000B">
            <w:pPr>
              <w:rPr>
                <w:rFonts w:ascii="Arial" w:hAnsi="Arial" w:cs="Arial"/>
                <w:b/>
                <w:sz w:val="20"/>
                <w:szCs w:val="20"/>
              </w:rPr>
            </w:pPr>
          </w:p>
          <w:p w:rsidR="00533933" w:rsidRPr="00ED0EFF" w:rsidRDefault="00533933" w:rsidP="00C6000B">
            <w:pPr>
              <w:rPr>
                <w:rFonts w:ascii="Arial" w:hAnsi="Arial" w:cs="Arial"/>
                <w:sz w:val="20"/>
                <w:szCs w:val="20"/>
              </w:rPr>
            </w:pPr>
          </w:p>
        </w:tc>
        <w:tc>
          <w:tcPr>
            <w:tcW w:w="6480" w:type="dxa"/>
            <w:tcBorders>
              <w:bottom w:val="single" w:sz="4" w:space="0" w:color="auto"/>
              <w:right w:val="single" w:sz="12" w:space="0" w:color="auto"/>
            </w:tcBorders>
            <w:vAlign w:val="center"/>
          </w:tcPr>
          <w:p w:rsidR="00FA11E5" w:rsidRPr="0024002D" w:rsidRDefault="00533933" w:rsidP="00C6000B">
            <w:pPr>
              <w:rPr>
                <w:rFonts w:ascii="Arial" w:hAnsi="Arial" w:cs="Arial"/>
                <w:sz w:val="20"/>
                <w:szCs w:val="20"/>
              </w:rPr>
            </w:pPr>
            <w:r w:rsidRPr="0024002D">
              <w:rPr>
                <w:rFonts w:ascii="Arial" w:hAnsi="Arial" w:cs="Arial"/>
                <w:sz w:val="20"/>
                <w:szCs w:val="20"/>
              </w:rPr>
              <w:t xml:space="preserve">The Assessment Notice includes </w:t>
            </w:r>
            <w:r w:rsidR="005A49CE" w:rsidRPr="0024002D">
              <w:rPr>
                <w:rFonts w:ascii="Arial" w:hAnsi="Arial" w:cs="Arial"/>
                <w:sz w:val="20"/>
                <w:szCs w:val="20"/>
              </w:rPr>
              <w:t>t</w:t>
            </w:r>
            <w:r w:rsidRPr="0024002D">
              <w:rPr>
                <w:rFonts w:ascii="Arial" w:hAnsi="Arial" w:cs="Arial"/>
                <w:sz w:val="20"/>
                <w:szCs w:val="20"/>
              </w:rPr>
              <w:t xml:space="preserve">he </w:t>
            </w:r>
            <w:r w:rsidRPr="0024002D">
              <w:rPr>
                <w:rFonts w:ascii="Arial" w:hAnsi="Arial" w:cs="Arial"/>
                <w:b/>
                <w:sz w:val="20"/>
                <w:szCs w:val="20"/>
              </w:rPr>
              <w:t>task description</w:t>
            </w:r>
            <w:r w:rsidRPr="0024002D">
              <w:rPr>
                <w:rFonts w:ascii="Arial" w:hAnsi="Arial" w:cs="Arial"/>
                <w:sz w:val="20"/>
                <w:szCs w:val="20"/>
              </w:rPr>
              <w:t xml:space="preserve"> </w:t>
            </w:r>
            <w:r w:rsidR="005A49CE" w:rsidRPr="0024002D">
              <w:rPr>
                <w:rFonts w:ascii="Arial" w:hAnsi="Arial" w:cs="Arial"/>
                <w:sz w:val="20"/>
                <w:szCs w:val="20"/>
              </w:rPr>
              <w:t>and</w:t>
            </w:r>
            <w:r w:rsidR="005A49CE" w:rsidRPr="0024002D">
              <w:rPr>
                <w:rFonts w:ascii="Arial" w:hAnsi="Arial" w:cs="Arial"/>
                <w:b/>
                <w:sz w:val="20"/>
                <w:szCs w:val="20"/>
              </w:rPr>
              <w:t xml:space="preserve"> </w:t>
            </w:r>
            <w:r w:rsidRPr="0024002D">
              <w:rPr>
                <w:rFonts w:ascii="Arial" w:hAnsi="Arial" w:cs="Arial"/>
                <w:sz w:val="20"/>
                <w:szCs w:val="20"/>
              </w:rPr>
              <w:t xml:space="preserve">is </w:t>
            </w:r>
            <w:r w:rsidR="005A723C" w:rsidRPr="0024002D">
              <w:rPr>
                <w:rFonts w:ascii="Arial" w:hAnsi="Arial" w:cs="Arial"/>
                <w:sz w:val="20"/>
                <w:szCs w:val="20"/>
              </w:rPr>
              <w:t xml:space="preserve"> </w:t>
            </w:r>
            <w:r w:rsidRPr="0024002D">
              <w:rPr>
                <w:rFonts w:ascii="Arial" w:hAnsi="Arial" w:cs="Arial"/>
                <w:sz w:val="20"/>
                <w:szCs w:val="20"/>
              </w:rPr>
              <w:t xml:space="preserve"> provided to students.</w:t>
            </w:r>
            <w:r w:rsidR="00FA11E5" w:rsidRPr="0024002D">
              <w:rPr>
                <w:rFonts w:ascii="Arial" w:hAnsi="Arial" w:cs="Arial"/>
                <w:sz w:val="20"/>
                <w:szCs w:val="20"/>
              </w:rPr>
              <w:t xml:space="preserve"> </w:t>
            </w:r>
            <w:r w:rsidR="006E3A67" w:rsidRPr="0024002D">
              <w:rPr>
                <w:rFonts w:ascii="Arial" w:hAnsi="Arial" w:cs="Arial"/>
                <w:sz w:val="20"/>
                <w:szCs w:val="20"/>
              </w:rPr>
              <w:t xml:space="preserve">The </w:t>
            </w:r>
            <w:r w:rsidR="00327B4C" w:rsidRPr="0024002D">
              <w:rPr>
                <w:rFonts w:ascii="Arial" w:hAnsi="Arial" w:cs="Arial"/>
                <w:sz w:val="20"/>
                <w:szCs w:val="20"/>
              </w:rPr>
              <w:t xml:space="preserve">task </w:t>
            </w:r>
            <w:r w:rsidR="006E3A67" w:rsidRPr="0024002D">
              <w:rPr>
                <w:rFonts w:ascii="Arial" w:hAnsi="Arial" w:cs="Arial"/>
                <w:sz w:val="20"/>
                <w:szCs w:val="20"/>
              </w:rPr>
              <w:t xml:space="preserve">notice </w:t>
            </w:r>
            <w:r w:rsidR="00327B4C" w:rsidRPr="0024002D">
              <w:rPr>
                <w:rFonts w:ascii="Arial" w:hAnsi="Arial" w:cs="Arial"/>
                <w:sz w:val="20"/>
                <w:szCs w:val="20"/>
              </w:rPr>
              <w:t>should</w:t>
            </w:r>
            <w:r w:rsidR="006E3A67" w:rsidRPr="0024002D">
              <w:rPr>
                <w:rFonts w:ascii="Arial" w:hAnsi="Arial" w:cs="Arial"/>
                <w:sz w:val="20"/>
                <w:szCs w:val="20"/>
              </w:rPr>
              <w:t xml:space="preserve"> </w:t>
            </w:r>
            <w:r w:rsidR="00327B4C" w:rsidRPr="0024002D">
              <w:rPr>
                <w:rFonts w:ascii="Arial" w:hAnsi="Arial" w:cs="Arial"/>
                <w:sz w:val="20"/>
                <w:szCs w:val="20"/>
              </w:rPr>
              <w:t>be</w:t>
            </w:r>
            <w:r w:rsidR="006E3A67" w:rsidRPr="0024002D">
              <w:rPr>
                <w:rFonts w:ascii="Arial" w:hAnsi="Arial" w:cs="Arial"/>
                <w:sz w:val="20"/>
                <w:szCs w:val="20"/>
              </w:rPr>
              <w:t xml:space="preserve"> a</w:t>
            </w:r>
            <w:r w:rsidR="001E1059" w:rsidRPr="0024002D">
              <w:rPr>
                <w:rFonts w:ascii="Arial" w:hAnsi="Arial" w:cs="Arial"/>
                <w:sz w:val="20"/>
                <w:szCs w:val="20"/>
              </w:rPr>
              <w:t>mended to reflect your schools resources.</w:t>
            </w:r>
          </w:p>
          <w:p w:rsidR="00424A74" w:rsidRPr="0024002D" w:rsidRDefault="00424A74" w:rsidP="006E3A67">
            <w:pPr>
              <w:rPr>
                <w:rFonts w:ascii="Arial" w:hAnsi="Arial" w:cs="Arial"/>
                <w:sz w:val="20"/>
                <w:szCs w:val="20"/>
              </w:rPr>
            </w:pPr>
          </w:p>
          <w:p w:rsidR="00424A74" w:rsidRPr="0024002D" w:rsidRDefault="00ED0EFF" w:rsidP="00C6000B">
            <w:pPr>
              <w:pStyle w:val="Heading1"/>
              <w:spacing w:before="0" w:after="0"/>
              <w:rPr>
                <w:b w:val="0"/>
                <w:sz w:val="20"/>
                <w:szCs w:val="20"/>
              </w:rPr>
            </w:pPr>
            <w:r w:rsidRPr="0024002D">
              <w:rPr>
                <w:b w:val="0"/>
                <w:sz w:val="20"/>
                <w:szCs w:val="20"/>
              </w:rPr>
              <w:t>The s</w:t>
            </w:r>
            <w:r w:rsidR="00424A74" w:rsidRPr="0024002D">
              <w:rPr>
                <w:b w:val="0"/>
                <w:sz w:val="20"/>
                <w:szCs w:val="20"/>
              </w:rPr>
              <w:t xml:space="preserve">uggested </w:t>
            </w:r>
            <w:r w:rsidRPr="0024002D">
              <w:rPr>
                <w:b w:val="0"/>
                <w:sz w:val="20"/>
                <w:szCs w:val="20"/>
              </w:rPr>
              <w:t>t</w:t>
            </w:r>
            <w:r w:rsidR="00424A74" w:rsidRPr="0024002D">
              <w:rPr>
                <w:b w:val="0"/>
                <w:sz w:val="20"/>
                <w:szCs w:val="20"/>
              </w:rPr>
              <w:t>imeframe</w:t>
            </w:r>
            <w:r w:rsidRPr="0024002D">
              <w:rPr>
                <w:b w:val="0"/>
                <w:sz w:val="20"/>
                <w:szCs w:val="20"/>
              </w:rPr>
              <w:t xml:space="preserve"> for this activity </w:t>
            </w:r>
            <w:proofErr w:type="gramStart"/>
            <w:r w:rsidRPr="0024002D">
              <w:rPr>
                <w:b w:val="0"/>
                <w:sz w:val="20"/>
                <w:szCs w:val="20"/>
              </w:rPr>
              <w:t xml:space="preserve">is </w:t>
            </w:r>
            <w:r w:rsidR="00C9703F">
              <w:rPr>
                <w:b w:val="0"/>
                <w:sz w:val="20"/>
                <w:szCs w:val="20"/>
              </w:rPr>
              <w:t>??</w:t>
            </w:r>
            <w:proofErr w:type="gramEnd"/>
            <w:r w:rsidR="007A1924" w:rsidRPr="0024002D">
              <w:rPr>
                <w:b w:val="0"/>
                <w:sz w:val="20"/>
                <w:szCs w:val="20"/>
              </w:rPr>
              <w:t xml:space="preserve"> </w:t>
            </w:r>
          </w:p>
          <w:p w:rsidR="00424A74" w:rsidRPr="0024002D" w:rsidRDefault="00424A74" w:rsidP="00C6000B">
            <w:pPr>
              <w:pStyle w:val="Header"/>
              <w:rPr>
                <w:rFonts w:cs="Arial"/>
              </w:rPr>
            </w:pPr>
          </w:p>
          <w:p w:rsidR="00533933" w:rsidRPr="0024002D" w:rsidRDefault="00533933" w:rsidP="00C9703F">
            <w:pPr>
              <w:pStyle w:val="Header"/>
              <w:tabs>
                <w:tab w:val="clear" w:pos="4153"/>
                <w:tab w:val="clear" w:pos="8306"/>
                <w:tab w:val="center" w:pos="4320"/>
                <w:tab w:val="right" w:pos="8640"/>
              </w:tabs>
              <w:ind w:left="720"/>
              <w:rPr>
                <w:rFonts w:cs="Arial"/>
              </w:rPr>
            </w:pPr>
          </w:p>
        </w:tc>
      </w:tr>
      <w:tr w:rsidR="00ED0EFF" w:rsidRPr="00ED0EFF" w:rsidTr="006E3A67">
        <w:trPr>
          <w:cantSplit/>
          <w:trHeight w:val="380"/>
        </w:trPr>
        <w:tc>
          <w:tcPr>
            <w:tcW w:w="1621" w:type="dxa"/>
            <w:tcBorders>
              <w:left w:val="single" w:sz="12" w:space="0" w:color="auto"/>
              <w:bottom w:val="single" w:sz="4" w:space="0" w:color="auto"/>
            </w:tcBorders>
            <w:shd w:val="pct15" w:color="auto" w:fill="FFFFFF"/>
          </w:tcPr>
          <w:p w:rsidR="00ED0EFF" w:rsidRPr="00ED0EFF" w:rsidRDefault="00ED0EFF"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ED0EFF" w:rsidRPr="00ED0EFF" w:rsidRDefault="00ED0EFF" w:rsidP="00B26D24">
            <w:pPr>
              <w:rPr>
                <w:rFonts w:ascii="Arial" w:hAnsi="Arial" w:cs="Arial"/>
                <w:b/>
                <w:sz w:val="20"/>
                <w:szCs w:val="20"/>
              </w:rPr>
            </w:pPr>
            <w:r w:rsidRPr="00ED0EFF">
              <w:rPr>
                <w:rFonts w:ascii="Arial" w:hAnsi="Arial" w:cs="Arial"/>
                <w:b/>
                <w:sz w:val="20"/>
                <w:szCs w:val="20"/>
              </w:rPr>
              <w:t xml:space="preserve">Page </w:t>
            </w:r>
            <w:r w:rsidR="00B26D24">
              <w:rPr>
                <w:rFonts w:ascii="Arial" w:hAnsi="Arial" w:cs="Arial"/>
                <w:b/>
                <w:sz w:val="20"/>
                <w:szCs w:val="20"/>
              </w:rPr>
              <w:t>6</w:t>
            </w:r>
          </w:p>
        </w:tc>
        <w:tc>
          <w:tcPr>
            <w:tcW w:w="6480" w:type="dxa"/>
            <w:tcBorders>
              <w:bottom w:val="single" w:sz="4" w:space="0" w:color="auto"/>
              <w:right w:val="single" w:sz="12" w:space="0" w:color="auto"/>
            </w:tcBorders>
            <w:vAlign w:val="center"/>
          </w:tcPr>
          <w:p w:rsidR="00ED0EFF" w:rsidRPr="0024002D" w:rsidRDefault="0094203B" w:rsidP="00EE6C2A">
            <w:pPr>
              <w:rPr>
                <w:rFonts w:ascii="Arial" w:hAnsi="Arial" w:cs="Arial"/>
                <w:b/>
                <w:sz w:val="20"/>
                <w:szCs w:val="20"/>
              </w:rPr>
            </w:pPr>
            <w:r w:rsidRPr="0024002D">
              <w:rPr>
                <w:rFonts w:ascii="Arial" w:hAnsi="Arial" w:cs="Arial"/>
                <w:b/>
                <w:sz w:val="20"/>
                <w:szCs w:val="20"/>
              </w:rPr>
              <w:t>Student Self A</w:t>
            </w:r>
            <w:r w:rsidR="00ED0EFF" w:rsidRPr="0024002D">
              <w:rPr>
                <w:rFonts w:ascii="Arial" w:hAnsi="Arial" w:cs="Arial"/>
                <w:b/>
                <w:sz w:val="20"/>
                <w:szCs w:val="20"/>
              </w:rPr>
              <w:t xml:space="preserve">ssessment </w:t>
            </w:r>
          </w:p>
          <w:p w:rsidR="006E3A67" w:rsidRPr="0024002D" w:rsidRDefault="00ED0EFF" w:rsidP="008E3A8F">
            <w:pPr>
              <w:rPr>
                <w:rFonts w:ascii="Arial" w:hAnsi="Arial" w:cs="Arial"/>
                <w:sz w:val="20"/>
                <w:szCs w:val="20"/>
              </w:rPr>
            </w:pPr>
            <w:r w:rsidRPr="0024002D">
              <w:rPr>
                <w:rFonts w:ascii="Arial" w:hAnsi="Arial" w:cs="Arial"/>
                <w:sz w:val="20"/>
                <w:szCs w:val="20"/>
              </w:rPr>
              <w:t xml:space="preserve">This checklist is designed to be handed to the student. It enables the student to undertake a self assessment before submission of the </w:t>
            </w:r>
            <w:r w:rsidR="008E3A8F" w:rsidRPr="0024002D">
              <w:rPr>
                <w:rFonts w:ascii="Arial" w:hAnsi="Arial" w:cs="Arial"/>
                <w:sz w:val="20"/>
                <w:szCs w:val="20"/>
              </w:rPr>
              <w:t>task.</w:t>
            </w:r>
            <w:r w:rsidRPr="0024002D">
              <w:rPr>
                <w:rFonts w:ascii="Arial" w:hAnsi="Arial" w:cs="Arial"/>
                <w:sz w:val="20"/>
                <w:szCs w:val="20"/>
              </w:rPr>
              <w:t xml:space="preserve"> The completed checklist should be handed to the assessor with </w:t>
            </w:r>
            <w:r w:rsidR="006E3A67" w:rsidRPr="0024002D">
              <w:rPr>
                <w:rFonts w:ascii="Arial" w:hAnsi="Arial" w:cs="Arial"/>
                <w:sz w:val="20"/>
                <w:szCs w:val="20"/>
              </w:rPr>
              <w:t xml:space="preserve">the completed </w:t>
            </w:r>
            <w:r w:rsidR="008E3A8F" w:rsidRPr="0024002D">
              <w:rPr>
                <w:rFonts w:ascii="Arial" w:hAnsi="Arial" w:cs="Arial"/>
                <w:sz w:val="20"/>
                <w:szCs w:val="20"/>
              </w:rPr>
              <w:t>task</w:t>
            </w:r>
            <w:r w:rsidR="006E3A67" w:rsidRPr="0024002D">
              <w:rPr>
                <w:rFonts w:ascii="Arial" w:hAnsi="Arial" w:cs="Arial"/>
                <w:sz w:val="20"/>
                <w:szCs w:val="20"/>
              </w:rPr>
              <w:t>. The assessor is than able to use the checklist to determine competence and provided feedback</w:t>
            </w:r>
          </w:p>
          <w:p w:rsidR="0094203B" w:rsidRPr="0024002D" w:rsidRDefault="0094203B" w:rsidP="0024002D">
            <w:pPr>
              <w:rPr>
                <w:rFonts w:ascii="Arial" w:hAnsi="Arial" w:cs="Arial"/>
                <w:sz w:val="20"/>
                <w:szCs w:val="20"/>
              </w:rPr>
            </w:pPr>
            <w:proofErr w:type="gramStart"/>
            <w:r w:rsidRPr="0024002D">
              <w:rPr>
                <w:rFonts w:ascii="Arial" w:hAnsi="Arial" w:cs="Arial"/>
                <w:sz w:val="20"/>
                <w:szCs w:val="20"/>
              </w:rPr>
              <w:t>observation</w:t>
            </w:r>
            <w:proofErr w:type="gramEnd"/>
            <w:r w:rsidRPr="0024002D">
              <w:rPr>
                <w:rFonts w:ascii="Arial" w:hAnsi="Arial" w:cs="Arial"/>
                <w:sz w:val="20"/>
                <w:szCs w:val="20"/>
              </w:rPr>
              <w:t>.</w:t>
            </w:r>
          </w:p>
        </w:tc>
      </w:tr>
      <w:tr w:rsidR="00FA11E5" w:rsidRPr="00ED0EFF" w:rsidTr="006E3A67">
        <w:trPr>
          <w:cantSplit/>
          <w:trHeight w:val="380"/>
        </w:trPr>
        <w:tc>
          <w:tcPr>
            <w:tcW w:w="1621" w:type="dxa"/>
            <w:tcBorders>
              <w:left w:val="single" w:sz="12" w:space="0" w:color="auto"/>
              <w:bottom w:val="single" w:sz="4" w:space="0" w:color="auto"/>
            </w:tcBorders>
            <w:shd w:val="pct15" w:color="auto" w:fill="FFFFFF"/>
          </w:tcPr>
          <w:p w:rsidR="00FA11E5" w:rsidRPr="00ED0EFF" w:rsidRDefault="00FA11E5"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FA11E5" w:rsidRPr="00ED0EFF" w:rsidRDefault="00EE6C2A" w:rsidP="00B26D24">
            <w:pPr>
              <w:rPr>
                <w:rFonts w:ascii="Arial" w:hAnsi="Arial" w:cs="Arial"/>
                <w:b/>
                <w:sz w:val="20"/>
                <w:szCs w:val="20"/>
              </w:rPr>
            </w:pPr>
            <w:r w:rsidRPr="00ED0EFF">
              <w:rPr>
                <w:rFonts w:ascii="Arial" w:hAnsi="Arial" w:cs="Arial"/>
                <w:b/>
                <w:sz w:val="20"/>
                <w:szCs w:val="20"/>
              </w:rPr>
              <w:t>Page</w:t>
            </w:r>
            <w:r w:rsidR="0094203B">
              <w:rPr>
                <w:rFonts w:ascii="Arial" w:hAnsi="Arial" w:cs="Arial"/>
                <w:b/>
                <w:sz w:val="20"/>
                <w:szCs w:val="20"/>
              </w:rPr>
              <w:t xml:space="preserve"> </w:t>
            </w:r>
            <w:r w:rsidR="00B26D24">
              <w:rPr>
                <w:rFonts w:ascii="Arial" w:hAnsi="Arial" w:cs="Arial"/>
                <w:b/>
                <w:sz w:val="20"/>
                <w:szCs w:val="20"/>
              </w:rPr>
              <w:t>7</w:t>
            </w:r>
          </w:p>
        </w:tc>
        <w:tc>
          <w:tcPr>
            <w:tcW w:w="6480" w:type="dxa"/>
            <w:tcBorders>
              <w:bottom w:val="single" w:sz="4" w:space="0" w:color="auto"/>
              <w:right w:val="single" w:sz="12" w:space="0" w:color="auto"/>
            </w:tcBorders>
            <w:vAlign w:val="center"/>
          </w:tcPr>
          <w:p w:rsidR="00FA11E5" w:rsidRPr="00ED0EFF" w:rsidRDefault="00EE6C2A" w:rsidP="006B438A">
            <w:pPr>
              <w:rPr>
                <w:rFonts w:ascii="Arial" w:hAnsi="Arial" w:cs="Arial"/>
                <w:sz w:val="20"/>
                <w:szCs w:val="20"/>
              </w:rPr>
            </w:pPr>
            <w:r w:rsidRPr="00ED0EFF">
              <w:rPr>
                <w:rFonts w:ascii="Arial" w:hAnsi="Arial" w:cs="Arial"/>
                <w:sz w:val="20"/>
                <w:szCs w:val="20"/>
              </w:rPr>
              <w:t xml:space="preserve">The </w:t>
            </w:r>
            <w:r w:rsidRPr="00ED0EFF">
              <w:rPr>
                <w:rFonts w:ascii="Arial" w:hAnsi="Arial" w:cs="Arial"/>
                <w:b/>
                <w:sz w:val="20"/>
                <w:szCs w:val="20"/>
              </w:rPr>
              <w:t>Assessment feedback sheet</w:t>
            </w:r>
            <w:r w:rsidRPr="00ED0EFF">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424A74" w:rsidRDefault="00424A74" w:rsidP="00ED0EFF">
            <w:pPr>
              <w:pStyle w:val="Header"/>
              <w:tabs>
                <w:tab w:val="clear" w:pos="4153"/>
                <w:tab w:val="clear" w:pos="8306"/>
                <w:tab w:val="center" w:pos="4320"/>
                <w:tab w:val="right" w:pos="8640"/>
              </w:tabs>
              <w:rPr>
                <w:rFonts w:cs="Arial"/>
              </w:rPr>
            </w:pPr>
            <w:r w:rsidRPr="00ED0EFF">
              <w:rPr>
                <w:rFonts w:cs="Arial"/>
              </w:rPr>
              <w:t>Access to personal computer and printer</w:t>
            </w:r>
            <w:r w:rsidR="008E3A8F">
              <w:rPr>
                <w:rFonts w:cs="Arial"/>
              </w:rPr>
              <w:t>.</w:t>
            </w:r>
          </w:p>
          <w:p w:rsidR="008E3A8F" w:rsidRPr="00ED0EFF" w:rsidRDefault="008E3A8F" w:rsidP="00ED0EFF">
            <w:pPr>
              <w:pStyle w:val="Header"/>
              <w:tabs>
                <w:tab w:val="clear" w:pos="4153"/>
                <w:tab w:val="clear" w:pos="8306"/>
                <w:tab w:val="center" w:pos="4320"/>
                <w:tab w:val="right" w:pos="8640"/>
              </w:tabs>
              <w:rPr>
                <w:rFonts w:cs="Arial"/>
              </w:rPr>
            </w:pPr>
            <w:r>
              <w:rPr>
                <w:rFonts w:cs="Arial"/>
              </w:rPr>
              <w:t>Access to internet and email.</w:t>
            </w:r>
          </w:p>
          <w:p w:rsidR="008E3A8F" w:rsidRPr="006E3A67" w:rsidRDefault="008E3A8F" w:rsidP="008D17AA">
            <w:pPr>
              <w:pStyle w:val="Header"/>
              <w:tabs>
                <w:tab w:val="clear" w:pos="4153"/>
                <w:tab w:val="clear" w:pos="8306"/>
                <w:tab w:val="center" w:pos="4320"/>
                <w:tab w:val="right" w:pos="8640"/>
              </w:tabs>
              <w:rPr>
                <w:rFonts w:cs="Arial"/>
              </w:rPr>
            </w:pP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Other comments</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Pr="006E3A67" w:rsidRDefault="006E3A67" w:rsidP="006E3A67">
            <w:pPr>
              <w:pStyle w:val="Header"/>
              <w:rPr>
                <w:rFonts w:cs="Arial"/>
              </w:rPr>
            </w:pPr>
          </w:p>
        </w:tc>
      </w:tr>
    </w:tbl>
    <w:p w:rsidR="004E2E22" w:rsidRPr="004E2E22" w:rsidRDefault="00533933" w:rsidP="00D85BED">
      <w:pPr>
        <w:pStyle w:val="Heading1"/>
        <w:spacing w:before="0" w:after="0"/>
        <w:jc w:val="center"/>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2B6668" w:rsidP="004E2E22">
      <w:pPr>
        <w:pStyle w:val="Heading1"/>
        <w:spacing w:before="0" w:after="0"/>
        <w:jc w:val="center"/>
        <w:rPr>
          <w:sz w:val="22"/>
          <w:szCs w:val="22"/>
        </w:rPr>
      </w:pPr>
      <w:r>
        <w:rPr>
          <w:noProof/>
          <w:sz w:val="22"/>
          <w:szCs w:val="22"/>
          <w:lang w:val="en-AU" w:eastAsia="en-AU"/>
        </w:rPr>
        <w:drawing>
          <wp:anchor distT="0" distB="0" distL="114300" distR="114300" simplePos="0" relativeHeight="251659264" behindDoc="1" locked="0" layoutInCell="1" allowOverlap="1">
            <wp:simplePos x="0" y="0"/>
            <wp:positionH relativeFrom="column">
              <wp:posOffset>4419600</wp:posOffset>
            </wp:positionH>
            <wp:positionV relativeFrom="paragraph">
              <wp:posOffset>-329565</wp:posOffset>
            </wp:positionV>
            <wp:extent cx="1600200" cy="581025"/>
            <wp:effectExtent l="19050" t="0" r="0" b="0"/>
            <wp:wrapNone/>
            <wp:docPr id="23"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AF1723" w:rsidRPr="004E2E22">
        <w:rPr>
          <w:sz w:val="22"/>
          <w:szCs w:val="22"/>
        </w:rPr>
        <w:t>Vocational Education and Training</w:t>
      </w:r>
      <w:r w:rsidRPr="002B6668">
        <w:rPr>
          <w:rFonts w:ascii="Brush Script MT" w:hAnsi="Brush Script MT"/>
          <w:color w:val="C0504D"/>
          <w:sz w:val="28"/>
          <w:szCs w:val="28"/>
        </w:rPr>
        <w:t xml:space="preserve"> </w:t>
      </w:r>
    </w:p>
    <w:p w:rsidR="00AF1723" w:rsidRDefault="00AF1723" w:rsidP="004E2E22">
      <w:pPr>
        <w:pStyle w:val="Heading3"/>
        <w:spacing w:before="0" w:after="0"/>
        <w:jc w:val="center"/>
        <w:rPr>
          <w:rFonts w:ascii="Arial" w:hAnsi="Arial" w:cs="Arial"/>
          <w:szCs w:val="22"/>
        </w:rPr>
      </w:pPr>
      <w:r w:rsidRPr="004E2E22">
        <w:rPr>
          <w:rFonts w:ascii="Arial" w:hAnsi="Arial" w:cs="Arial"/>
          <w:szCs w:val="22"/>
        </w:rPr>
        <w:t>Assessment Notice</w:t>
      </w:r>
      <w:r w:rsidR="004E2E22" w:rsidRPr="004E2E22">
        <w:rPr>
          <w:rFonts w:ascii="Arial" w:hAnsi="Arial" w:cs="Arial"/>
          <w:szCs w:val="22"/>
        </w:rPr>
        <w:t xml:space="preserve"> </w:t>
      </w:r>
      <w:r w:rsidR="000B6D2D">
        <w:rPr>
          <w:rFonts w:ascii="Arial" w:hAnsi="Arial" w:cs="Arial"/>
          <w:szCs w:val="22"/>
        </w:rPr>
        <w:t xml:space="preserve"> </w:t>
      </w:r>
    </w:p>
    <w:p w:rsidR="004E2E22" w:rsidRPr="000B6D2D" w:rsidRDefault="000B6D2D" w:rsidP="000B6D2D">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VET Framework:  </w:t>
            </w:r>
            <w:r w:rsidR="00705DA9">
              <w:rPr>
                <w:rFonts w:ascii="Arial" w:hAnsi="Arial" w:cs="Arial"/>
                <w:b/>
                <w:sz w:val="22"/>
                <w:szCs w:val="22"/>
                <w:lang w:val="en-US"/>
              </w:rPr>
              <w:t xml:space="preserve"> </w:t>
            </w:r>
            <w:r w:rsidR="006E3A67">
              <w:rPr>
                <w:rFonts w:ascii="Arial" w:hAnsi="Arial" w:cs="Arial"/>
                <w:b/>
                <w:sz w:val="22"/>
                <w:szCs w:val="22"/>
                <w:lang w:val="en-US"/>
              </w:rPr>
              <w:t>Business Services</w:t>
            </w:r>
          </w:p>
        </w:tc>
      </w:tr>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123A51" w:rsidRPr="00123A51" w:rsidTr="00123A51">
        <w:trPr>
          <w:trHeight w:val="453"/>
        </w:trPr>
        <w:tc>
          <w:tcPr>
            <w:tcW w:w="5000" w:type="pct"/>
            <w:gridSpan w:val="2"/>
            <w:vAlign w:val="center"/>
          </w:tcPr>
          <w:p w:rsidR="001C30D7" w:rsidRDefault="00123A51" w:rsidP="000822DA">
            <w:pPr>
              <w:pStyle w:val="Header"/>
              <w:rPr>
                <w:rFonts w:cs="Arial"/>
                <w:sz w:val="22"/>
              </w:rPr>
            </w:pPr>
            <w:r w:rsidRPr="00123A51">
              <w:rPr>
                <w:rFonts w:cs="Arial"/>
                <w:b/>
                <w:sz w:val="22"/>
              </w:rPr>
              <w:t xml:space="preserve">Unit of competency </w:t>
            </w:r>
            <w:r w:rsidR="00705DA9">
              <w:rPr>
                <w:rFonts w:cs="Arial"/>
                <w:sz w:val="22"/>
              </w:rPr>
              <w:t xml:space="preserve"> </w:t>
            </w:r>
            <w:r w:rsidR="00A86466">
              <w:rPr>
                <w:rFonts w:cs="Arial"/>
                <w:sz w:val="22"/>
              </w:rPr>
              <w:t xml:space="preserve">   </w:t>
            </w:r>
          </w:p>
          <w:p w:rsidR="00C9703F" w:rsidRDefault="00C9703F" w:rsidP="00C9703F">
            <w:pPr>
              <w:pStyle w:val="Header"/>
              <w:ind w:left="720"/>
              <w:jc w:val="both"/>
              <w:rPr>
                <w:rFonts w:ascii="Calibri" w:hAnsi="Calibri" w:cs="Arial"/>
                <w:sz w:val="22"/>
                <w:szCs w:val="22"/>
              </w:rPr>
            </w:pPr>
            <w:r w:rsidRPr="0003468C">
              <w:rPr>
                <w:rFonts w:ascii="Calibri" w:hAnsi="Calibri" w:cs="Arial"/>
                <w:sz w:val="22"/>
                <w:szCs w:val="22"/>
              </w:rPr>
              <w:t>BSBWOR202A</w:t>
            </w:r>
            <w:r>
              <w:rPr>
                <w:rFonts w:ascii="Calibri" w:hAnsi="Calibri" w:cs="Arial"/>
                <w:sz w:val="22"/>
                <w:szCs w:val="22"/>
              </w:rPr>
              <w:t>: Organise and complete work activities</w:t>
            </w:r>
          </w:p>
          <w:p w:rsidR="00123A51" w:rsidRPr="00123A51" w:rsidRDefault="00C9703F" w:rsidP="00C9703F">
            <w:pPr>
              <w:rPr>
                <w:rFonts w:ascii="Arial" w:hAnsi="Arial" w:cs="Arial"/>
                <w:b/>
                <w:sz w:val="22"/>
                <w:szCs w:val="22"/>
                <w:lang w:val="en-US"/>
              </w:rPr>
            </w:pPr>
            <w:r>
              <w:rPr>
                <w:rFonts w:ascii="Calibri" w:hAnsi="Calibri" w:cs="Arial"/>
                <w:sz w:val="22"/>
                <w:szCs w:val="22"/>
              </w:rPr>
              <w:t xml:space="preserve">               </w:t>
            </w:r>
            <w:r w:rsidRPr="0003468C">
              <w:rPr>
                <w:rFonts w:ascii="Calibri" w:hAnsi="Calibri" w:cs="Arial"/>
                <w:sz w:val="22"/>
                <w:szCs w:val="22"/>
              </w:rPr>
              <w:t>BSBITU202A</w:t>
            </w:r>
            <w:r>
              <w:rPr>
                <w:rFonts w:ascii="Calibri" w:hAnsi="Calibri" w:cs="Arial"/>
                <w:sz w:val="22"/>
                <w:szCs w:val="22"/>
              </w:rPr>
              <w:t>; Create and Use spreadsheets.</w:t>
            </w:r>
          </w:p>
        </w:tc>
      </w:tr>
      <w:tr w:rsidR="00AF1723" w:rsidRPr="00B94399" w:rsidTr="00123A51">
        <w:trPr>
          <w:gridBefore w:val="1"/>
          <w:wBefore w:w="5" w:type="pct"/>
          <w:trHeight w:val="448"/>
        </w:trPr>
        <w:tc>
          <w:tcPr>
            <w:tcW w:w="4995" w:type="pct"/>
            <w:vAlign w:val="center"/>
          </w:tcPr>
          <w:p w:rsidR="00AF1723" w:rsidRPr="00B94399" w:rsidRDefault="006E3A67" w:rsidP="007E013D">
            <w:pPr>
              <w:rPr>
                <w:rFonts w:ascii="Arial" w:hAnsi="Arial" w:cs="Arial"/>
                <w:b/>
                <w:sz w:val="22"/>
                <w:szCs w:val="22"/>
                <w:lang w:val="en-US"/>
              </w:rPr>
            </w:pPr>
            <w:r>
              <w:rPr>
                <w:rFonts w:ascii="Arial" w:hAnsi="Arial" w:cs="Arial"/>
                <w:b/>
                <w:sz w:val="22"/>
                <w:szCs w:val="22"/>
                <w:lang w:val="en-US"/>
              </w:rPr>
              <w:t xml:space="preserve"> Date Given :                                            Due Date:</w:t>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Pr>
                <w:rFonts w:ascii="Arial" w:hAnsi="Arial" w:cs="Arial"/>
                <w:b/>
                <w:sz w:val="22"/>
                <w:szCs w:val="22"/>
                <w:lang w:val="en-US"/>
              </w:rPr>
              <w:t xml:space="preserve"> </w:t>
            </w:r>
          </w:p>
        </w:tc>
      </w:tr>
      <w:tr w:rsidR="0094203B" w:rsidRPr="00B94399" w:rsidTr="00123A51">
        <w:trPr>
          <w:gridBefore w:val="1"/>
          <w:wBefore w:w="5" w:type="pct"/>
          <w:trHeight w:val="448"/>
        </w:trPr>
        <w:tc>
          <w:tcPr>
            <w:tcW w:w="4995" w:type="pct"/>
            <w:vAlign w:val="center"/>
          </w:tcPr>
          <w:p w:rsidR="0094203B" w:rsidRPr="0094203B" w:rsidRDefault="0094203B" w:rsidP="007E013D">
            <w:pPr>
              <w:rPr>
                <w:rFonts w:ascii="Arial" w:hAnsi="Arial" w:cs="Arial"/>
                <w:sz w:val="20"/>
                <w:szCs w:val="20"/>
                <w:lang w:val="en-US"/>
              </w:rPr>
            </w:pPr>
            <w:r w:rsidRPr="0094203B">
              <w:rPr>
                <w:rFonts w:ascii="Arial" w:hAnsi="Arial" w:cs="Arial"/>
                <w:sz w:val="20"/>
                <w:szCs w:val="20"/>
                <w:lang w:val="en-US"/>
              </w:rPr>
              <w:t>Employability Skills are contained in this assessment</w:t>
            </w:r>
          </w:p>
        </w:tc>
      </w:tr>
    </w:tbl>
    <w:p w:rsidR="003E7083" w:rsidRPr="00C6000B"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RPr="00C6000B" w:rsidTr="00612092">
        <w:trPr>
          <w:trHeight w:val="8782"/>
        </w:trPr>
        <w:tc>
          <w:tcPr>
            <w:tcW w:w="9288" w:type="dxa"/>
          </w:tcPr>
          <w:p w:rsidR="000761EC" w:rsidRPr="00C6000B" w:rsidRDefault="000761EC" w:rsidP="001E1EBF">
            <w:pPr>
              <w:tabs>
                <w:tab w:val="left" w:pos="1260"/>
              </w:tabs>
              <w:rPr>
                <w:rFonts w:ascii="Arial" w:hAnsi="Arial" w:cs="Arial"/>
                <w:sz w:val="22"/>
                <w:szCs w:val="22"/>
                <w:lang w:val="en-US"/>
              </w:rPr>
            </w:pPr>
          </w:p>
          <w:p w:rsidR="00C6000B" w:rsidRPr="0024002D" w:rsidRDefault="00C6000B" w:rsidP="00C6000B">
            <w:pPr>
              <w:spacing w:line="360" w:lineRule="auto"/>
              <w:rPr>
                <w:rFonts w:ascii="Arial" w:hAnsi="Arial" w:cs="Arial"/>
                <w:sz w:val="22"/>
                <w:szCs w:val="22"/>
              </w:rPr>
            </w:pPr>
            <w:r w:rsidRPr="00C6000B">
              <w:rPr>
                <w:rFonts w:ascii="Arial" w:hAnsi="Arial" w:cs="Arial"/>
                <w:b/>
                <w:sz w:val="22"/>
                <w:szCs w:val="22"/>
              </w:rPr>
              <w:t>Task Description:</w:t>
            </w:r>
            <w:ins w:id="0" w:author="hkemp2" w:date="2009-03-13T11:38:00Z">
              <w:r w:rsidR="002150E5">
                <w:rPr>
                  <w:rFonts w:ascii="Arial" w:hAnsi="Arial" w:cs="Arial"/>
                  <w:b/>
                  <w:sz w:val="22"/>
                  <w:szCs w:val="22"/>
                </w:rPr>
                <w:t xml:space="preserve"> </w:t>
              </w:r>
            </w:ins>
            <w:r w:rsidR="00612092" w:rsidRPr="0024002D">
              <w:rPr>
                <w:rFonts w:ascii="Arial" w:hAnsi="Arial" w:cs="Arial"/>
                <w:b/>
                <w:sz w:val="22"/>
                <w:szCs w:val="22"/>
              </w:rPr>
              <w:t>this task will be completed in 2 parts</w:t>
            </w:r>
          </w:p>
          <w:p w:rsidR="001A42DC" w:rsidRDefault="002150E5" w:rsidP="00C6000B">
            <w:pPr>
              <w:spacing w:line="360" w:lineRule="auto"/>
              <w:rPr>
                <w:rFonts w:ascii="Arial" w:hAnsi="Arial" w:cs="Arial"/>
                <w:sz w:val="20"/>
                <w:szCs w:val="20"/>
              </w:rPr>
            </w:pPr>
            <w:r w:rsidRPr="0024002D">
              <w:rPr>
                <w:rFonts w:ascii="Arial" w:hAnsi="Arial" w:cs="Arial"/>
                <w:b/>
                <w:sz w:val="20"/>
                <w:szCs w:val="20"/>
              </w:rPr>
              <w:t>Part 1:</w:t>
            </w:r>
            <w:r w:rsidRPr="0024002D">
              <w:rPr>
                <w:rFonts w:ascii="Arial" w:hAnsi="Arial" w:cs="Arial"/>
                <w:sz w:val="20"/>
                <w:szCs w:val="20"/>
              </w:rPr>
              <w:t xml:space="preserve"> </w:t>
            </w:r>
            <w:r w:rsidR="006E113A" w:rsidRPr="006E113A">
              <w:rPr>
                <w:rFonts w:ascii="Arial" w:hAnsi="Arial" w:cs="Arial"/>
                <w:b/>
                <w:sz w:val="28"/>
                <w:szCs w:val="28"/>
              </w:rPr>
              <w:t>Organising your own work schedule</w:t>
            </w:r>
            <w:r w:rsidR="006E113A">
              <w:rPr>
                <w:rFonts w:ascii="Arial" w:hAnsi="Arial" w:cs="Arial"/>
                <w:sz w:val="20"/>
                <w:szCs w:val="20"/>
              </w:rPr>
              <w:t>.</w:t>
            </w:r>
            <w:r w:rsidR="00C9703F">
              <w:rPr>
                <w:rFonts w:ascii="Arial" w:hAnsi="Arial" w:cs="Arial"/>
                <w:sz w:val="20"/>
                <w:szCs w:val="20"/>
              </w:rPr>
              <w:t xml:space="preserve"> </w:t>
            </w:r>
          </w:p>
          <w:p w:rsidR="00C9703F" w:rsidRDefault="00C9703F" w:rsidP="00C9703F">
            <w:pPr>
              <w:rPr>
                <w:rFonts w:ascii="Tahoma" w:hAnsi="Tahoma" w:cs="Tahoma"/>
                <w:bCs/>
              </w:rPr>
            </w:pPr>
            <w:r>
              <w:rPr>
                <w:rFonts w:ascii="Tahoma" w:hAnsi="Tahoma" w:cs="Tahoma"/>
                <w:b/>
                <w:bCs/>
                <w:noProof/>
                <w:sz w:val="28"/>
                <w:lang w:val="en-AU" w:eastAsia="en-AU"/>
              </w:rPr>
              <w:drawing>
                <wp:inline distT="0" distB="0" distL="0" distR="0">
                  <wp:extent cx="904875" cy="780065"/>
                  <wp:effectExtent l="19050" t="0" r="0" b="0"/>
                  <wp:docPr id="4" name="Picture 2" descr="j0199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199395"/>
                          <pic:cNvPicPr>
                            <a:picLocks noChangeAspect="1" noChangeArrowheads="1"/>
                          </pic:cNvPicPr>
                        </pic:nvPicPr>
                        <pic:blipFill>
                          <a:blip r:embed="rId12"/>
                          <a:srcRect/>
                          <a:stretch>
                            <a:fillRect/>
                          </a:stretch>
                        </pic:blipFill>
                        <pic:spPr bwMode="auto">
                          <a:xfrm>
                            <a:off x="0" y="0"/>
                            <a:ext cx="904875" cy="780065"/>
                          </a:xfrm>
                          <a:prstGeom prst="rect">
                            <a:avLst/>
                          </a:prstGeom>
                          <a:noFill/>
                          <a:ln w="9525">
                            <a:noFill/>
                            <a:miter lim="800000"/>
                            <a:headEnd/>
                            <a:tailEnd/>
                          </a:ln>
                        </pic:spPr>
                      </pic:pic>
                    </a:graphicData>
                  </a:graphic>
                </wp:inline>
              </w:drawing>
            </w:r>
            <w:r>
              <w:rPr>
                <w:rFonts w:ascii="Tahoma" w:hAnsi="Tahoma" w:cs="Tahoma"/>
                <w:bCs/>
              </w:rPr>
              <w:t xml:space="preserve"> Your time is valuable.  To use your time effectively you need to plan your day.  At the beginning of each day you should look at the tasks you have to do and how long it will take to complete each task.  Try to predict what might waste your time through the day and come up with solutions to these before they happen.</w:t>
            </w:r>
          </w:p>
          <w:p w:rsidR="00C9703F" w:rsidRDefault="00C9703F" w:rsidP="00C9703F">
            <w:pPr>
              <w:rPr>
                <w:rFonts w:ascii="Tahoma" w:hAnsi="Tahoma" w:cs="Tahoma"/>
                <w:bCs/>
              </w:rPr>
            </w:pPr>
          </w:p>
          <w:tbl>
            <w:tblPr>
              <w:tblStyle w:val="TableGrid"/>
              <w:tblW w:w="0" w:type="auto"/>
              <w:tblLayout w:type="fixed"/>
              <w:tblLook w:val="01E0"/>
            </w:tblPr>
            <w:tblGrid>
              <w:gridCol w:w="4265"/>
              <w:gridCol w:w="4266"/>
            </w:tblGrid>
            <w:tr w:rsidR="00C9703F" w:rsidTr="00C9703F">
              <w:tc>
                <w:tcPr>
                  <w:tcW w:w="4265" w:type="dxa"/>
                </w:tcPr>
                <w:p w:rsidR="00C9703F" w:rsidRPr="00A0330D" w:rsidRDefault="00C9703F" w:rsidP="00C9703F">
                  <w:pPr>
                    <w:framePr w:hSpace="180" w:wrap="around" w:vAnchor="text" w:hAnchor="margin" w:y="20"/>
                    <w:jc w:val="center"/>
                    <w:rPr>
                      <w:rFonts w:ascii="Tahoma" w:hAnsi="Tahoma" w:cs="Tahoma"/>
                      <w:b/>
                      <w:bCs/>
                    </w:rPr>
                  </w:pPr>
                  <w:r w:rsidRPr="00A0330D">
                    <w:rPr>
                      <w:rFonts w:ascii="Tahoma" w:hAnsi="Tahoma" w:cs="Tahoma"/>
                      <w:b/>
                      <w:bCs/>
                    </w:rPr>
                    <w:t>Time wasting activity</w:t>
                  </w:r>
                </w:p>
              </w:tc>
              <w:tc>
                <w:tcPr>
                  <w:tcW w:w="4266" w:type="dxa"/>
                </w:tcPr>
                <w:p w:rsidR="00C9703F" w:rsidRPr="00A0330D" w:rsidRDefault="00C9703F" w:rsidP="00C9703F">
                  <w:pPr>
                    <w:framePr w:hSpace="180" w:wrap="around" w:vAnchor="text" w:hAnchor="margin" w:y="20"/>
                    <w:jc w:val="center"/>
                    <w:rPr>
                      <w:rFonts w:ascii="Tahoma" w:hAnsi="Tahoma" w:cs="Tahoma"/>
                      <w:b/>
                      <w:bCs/>
                    </w:rPr>
                  </w:pPr>
                  <w:r w:rsidRPr="00A0330D">
                    <w:rPr>
                      <w:rFonts w:ascii="Tahoma" w:hAnsi="Tahoma" w:cs="Tahoma"/>
                      <w:b/>
                      <w:bCs/>
                    </w:rPr>
                    <w:t>Solution</w:t>
                  </w:r>
                </w:p>
                <w:p w:rsidR="00C9703F" w:rsidRPr="00A0330D" w:rsidRDefault="00C9703F" w:rsidP="00C9703F">
                  <w:pPr>
                    <w:framePr w:hSpace="180" w:wrap="around" w:vAnchor="text" w:hAnchor="margin" w:y="20"/>
                    <w:jc w:val="center"/>
                    <w:rPr>
                      <w:rFonts w:ascii="Tahoma" w:hAnsi="Tahoma" w:cs="Tahoma"/>
                      <w:b/>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Poor planning of priorities and unclear goals</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Personal disorganisation</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Inefficient meetings</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Procrastination</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Unexpected visitors</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bl>
          <w:p w:rsidR="00C9703F" w:rsidRPr="0030158C" w:rsidRDefault="00C9703F" w:rsidP="00C9703F">
            <w:pPr>
              <w:rPr>
                <w:rFonts w:ascii="Tahoma" w:hAnsi="Tahoma" w:cs="Tahoma"/>
                <w:b/>
                <w:bCs/>
                <w:sz w:val="28"/>
                <w:szCs w:val="28"/>
              </w:rPr>
            </w:pPr>
            <w:r>
              <w:rPr>
                <w:rFonts w:ascii="Tahoma" w:hAnsi="Tahoma" w:cs="Tahoma"/>
                <w:bCs/>
              </w:rPr>
              <w:br w:type="page"/>
            </w:r>
            <w:r w:rsidRPr="0030158C">
              <w:rPr>
                <w:rFonts w:ascii="Tahoma" w:hAnsi="Tahoma" w:cs="Tahoma"/>
                <w:b/>
                <w:bCs/>
                <w:sz w:val="28"/>
                <w:szCs w:val="28"/>
              </w:rPr>
              <w:t>Reviewing your Work Schedule</w:t>
            </w:r>
          </w:p>
          <w:p w:rsidR="00C9703F" w:rsidRDefault="00C9703F" w:rsidP="00C9703F">
            <w:pPr>
              <w:rPr>
                <w:rFonts w:ascii="Tahoma" w:hAnsi="Tahoma" w:cs="Tahoma"/>
                <w:bCs/>
              </w:rPr>
            </w:pPr>
            <w:r>
              <w:rPr>
                <w:rFonts w:ascii="Tahoma" w:hAnsi="Tahoma" w:cs="Tahoma"/>
                <w:bCs/>
              </w:rPr>
              <w:t>No matter how well planned you are, situations will arise where you will have to change your work schedule.  This might be because you are asked to complete an urgent task or that things don’t o according to plan.  It is important that you don’t panic!!  Be flexible while making sure that you negotiate changes to your work schedule with your supervisor.</w:t>
            </w:r>
          </w:p>
          <w:p w:rsidR="0030158C" w:rsidRDefault="00C9703F" w:rsidP="00C9703F">
            <w:pPr>
              <w:rPr>
                <w:rFonts w:ascii="Tahoma" w:hAnsi="Tahoma" w:cs="Tahoma"/>
                <w:b/>
                <w:bCs/>
                <w:sz w:val="28"/>
              </w:rPr>
            </w:pPr>
            <w:r w:rsidRPr="003803EE">
              <w:rPr>
                <w:rFonts w:ascii="Tahoma" w:hAnsi="Tahoma" w:cs="Tahoma"/>
                <w:b/>
                <w:bCs/>
                <w:sz w:val="28"/>
              </w:rPr>
              <w:lastRenderedPageBreak/>
              <w:t xml:space="preserve">Case </w:t>
            </w:r>
            <w:r>
              <w:rPr>
                <w:rFonts w:ascii="Tahoma" w:hAnsi="Tahoma" w:cs="Tahoma"/>
                <w:b/>
                <w:bCs/>
                <w:sz w:val="28"/>
              </w:rPr>
              <w:t>S</w:t>
            </w:r>
            <w:r w:rsidRPr="003803EE">
              <w:rPr>
                <w:rFonts w:ascii="Tahoma" w:hAnsi="Tahoma" w:cs="Tahoma"/>
                <w:b/>
                <w:bCs/>
                <w:sz w:val="28"/>
              </w:rPr>
              <w:t>tudies</w:t>
            </w:r>
            <w:r w:rsidR="0030158C">
              <w:rPr>
                <w:rFonts w:ascii="Tahoma" w:hAnsi="Tahoma" w:cs="Tahoma"/>
                <w:b/>
                <w:bCs/>
                <w:sz w:val="28"/>
              </w:rPr>
              <w:t xml:space="preserve">; </w:t>
            </w:r>
          </w:p>
          <w:p w:rsidR="00C9703F" w:rsidRDefault="00C9703F" w:rsidP="00C9703F">
            <w:pPr>
              <w:rPr>
                <w:rFonts w:ascii="Tahoma" w:hAnsi="Tahoma" w:cs="Tahoma"/>
                <w:bCs/>
              </w:rPr>
            </w:pPr>
            <w:r w:rsidRPr="003803EE">
              <w:rPr>
                <w:rFonts w:ascii="Tahoma" w:hAnsi="Tahoma" w:cs="Tahoma"/>
                <w:b/>
                <w:bCs/>
              </w:rPr>
              <w:t>Case one</w:t>
            </w:r>
            <w:r>
              <w:rPr>
                <w:rFonts w:ascii="Tahoma" w:hAnsi="Tahoma" w:cs="Tahoma"/>
                <w:bCs/>
              </w:rPr>
              <w:t xml:space="preserve"> – your supervisor suddenly arrives at 12:30p.m., with some urgent photocopying for you to do.  You were </w:t>
            </w:r>
            <w:r w:rsidR="0030158C">
              <w:rPr>
                <w:rFonts w:ascii="Tahoma" w:hAnsi="Tahoma" w:cs="Tahoma"/>
                <w:bCs/>
              </w:rPr>
              <w:t>organising</w:t>
            </w:r>
            <w:r>
              <w:rPr>
                <w:rFonts w:ascii="Tahoma" w:hAnsi="Tahoma" w:cs="Tahoma"/>
                <w:bCs/>
              </w:rPr>
              <w:t xml:space="preserve"> the outgoing mail that needs to be sent by 3p.m.</w:t>
            </w:r>
          </w:p>
          <w:p w:rsidR="00C9703F" w:rsidRDefault="00C9703F" w:rsidP="00C9703F">
            <w:pPr>
              <w:rPr>
                <w:rFonts w:ascii="Tahoma" w:hAnsi="Tahoma" w:cs="Tahoma"/>
                <w:bCs/>
              </w:rPr>
            </w:pPr>
          </w:p>
          <w:p w:rsidR="00C9703F" w:rsidRDefault="00C9703F" w:rsidP="00C9703F">
            <w:pPr>
              <w:rPr>
                <w:rFonts w:ascii="Tahoma" w:hAnsi="Tahoma" w:cs="Tahoma"/>
                <w:bCs/>
              </w:rPr>
            </w:pPr>
            <w:r>
              <w:rPr>
                <w:rFonts w:ascii="Tahoma" w:hAnsi="Tahoma" w:cs="Tahoma"/>
                <w:bCs/>
              </w:rPr>
              <w:t>How will you reorganize your work schedule?</w:t>
            </w:r>
          </w:p>
          <w:p w:rsidR="00C9703F" w:rsidRDefault="00C9703F" w:rsidP="00C9703F">
            <w:pPr>
              <w:rPr>
                <w:rFonts w:ascii="Tahoma" w:hAnsi="Tahoma" w:cs="Tahoma"/>
                <w:bCs/>
              </w:rPr>
            </w:pPr>
          </w:p>
          <w:p w:rsidR="00C9703F" w:rsidRDefault="00C9703F" w:rsidP="00C9703F">
            <w:pPr>
              <w:rPr>
                <w:rFonts w:ascii="Tahoma" w:hAnsi="Tahoma" w:cs="Tahoma"/>
                <w:bCs/>
              </w:rPr>
            </w:pPr>
            <w:r w:rsidRPr="0030158C">
              <w:rPr>
                <w:rFonts w:ascii="Tahoma" w:hAnsi="Tahoma" w:cs="Tahoma"/>
                <w:b/>
                <w:bCs/>
              </w:rPr>
              <w:t>Case two</w:t>
            </w:r>
            <w:r>
              <w:rPr>
                <w:rFonts w:ascii="Tahoma" w:hAnsi="Tahoma" w:cs="Tahoma"/>
                <w:bCs/>
              </w:rPr>
              <w:t xml:space="preserve"> – the photocopier at your workplace breaks down and nobody is able to fix it.  Your priority is now to ring the photocopier centre to have the copier fixed as soon as possible.</w:t>
            </w:r>
          </w:p>
          <w:p w:rsidR="00C9703F" w:rsidRDefault="00C9703F" w:rsidP="00C9703F">
            <w:pPr>
              <w:rPr>
                <w:rFonts w:ascii="Tahoma" w:hAnsi="Tahoma" w:cs="Tahoma"/>
                <w:bCs/>
              </w:rPr>
            </w:pPr>
          </w:p>
          <w:p w:rsidR="00C9703F" w:rsidRDefault="00C9703F" w:rsidP="00C9703F">
            <w:pPr>
              <w:rPr>
                <w:rFonts w:ascii="Tahoma" w:hAnsi="Tahoma" w:cs="Tahoma"/>
                <w:bCs/>
              </w:rPr>
            </w:pPr>
            <w:r>
              <w:rPr>
                <w:rFonts w:ascii="Tahoma" w:hAnsi="Tahoma" w:cs="Tahoma"/>
                <w:bCs/>
              </w:rPr>
              <w:t>What effect will this have on your work schedule?</w:t>
            </w:r>
          </w:p>
          <w:p w:rsidR="00C9703F" w:rsidRDefault="00C9703F" w:rsidP="00C9703F">
            <w:pPr>
              <w:rPr>
                <w:rFonts w:ascii="Tahoma" w:hAnsi="Tahoma" w:cs="Tahoma"/>
                <w:bCs/>
              </w:rPr>
            </w:pPr>
          </w:p>
          <w:p w:rsidR="00C9703F" w:rsidRDefault="00C9703F" w:rsidP="00C9703F">
            <w:pPr>
              <w:rPr>
                <w:rFonts w:ascii="Tahoma" w:hAnsi="Tahoma" w:cs="Tahoma"/>
                <w:bCs/>
              </w:rPr>
            </w:pPr>
          </w:p>
          <w:p w:rsidR="00C9703F" w:rsidRPr="003803EE" w:rsidRDefault="00C9703F" w:rsidP="00C9703F">
            <w:pPr>
              <w:rPr>
                <w:rFonts w:ascii="Tahoma" w:hAnsi="Tahoma" w:cs="Tahoma"/>
                <w:b/>
                <w:bCs/>
                <w:sz w:val="32"/>
              </w:rPr>
            </w:pPr>
            <w:r w:rsidRPr="003803EE">
              <w:rPr>
                <w:rFonts w:ascii="Tahoma" w:hAnsi="Tahoma" w:cs="Tahoma"/>
                <w:b/>
                <w:bCs/>
                <w:sz w:val="32"/>
              </w:rPr>
              <w:t>Resources</w:t>
            </w:r>
          </w:p>
          <w:p w:rsidR="00C9703F" w:rsidRDefault="00C9703F" w:rsidP="00C9703F">
            <w:pPr>
              <w:rPr>
                <w:rFonts w:ascii="Tahoma" w:hAnsi="Tahoma" w:cs="Tahoma"/>
                <w:bCs/>
              </w:rPr>
            </w:pPr>
          </w:p>
          <w:p w:rsidR="00C9703F" w:rsidRDefault="00C9703F" w:rsidP="00C9703F">
            <w:pPr>
              <w:rPr>
                <w:rFonts w:ascii="Tahoma" w:hAnsi="Tahoma" w:cs="Tahoma"/>
                <w:bCs/>
              </w:rPr>
            </w:pPr>
            <w:r>
              <w:rPr>
                <w:rFonts w:ascii="Tahoma" w:hAnsi="Tahoma" w:cs="Tahoma"/>
                <w:bCs/>
              </w:rPr>
              <w:t>List all of the resources necessary for you to complete the following tasks:</w:t>
            </w:r>
          </w:p>
          <w:p w:rsidR="00C9703F" w:rsidRDefault="00C9703F" w:rsidP="00C9703F">
            <w:pPr>
              <w:rPr>
                <w:rFonts w:ascii="Tahoma" w:hAnsi="Tahoma" w:cs="Tahoma"/>
                <w:bCs/>
              </w:rPr>
            </w:pPr>
          </w:p>
          <w:p w:rsidR="00C9703F" w:rsidRDefault="00C9703F" w:rsidP="00C9703F">
            <w:pPr>
              <w:numPr>
                <w:ilvl w:val="0"/>
                <w:numId w:val="18"/>
              </w:numPr>
              <w:rPr>
                <w:rFonts w:ascii="Tahoma" w:hAnsi="Tahoma" w:cs="Tahoma"/>
                <w:bCs/>
              </w:rPr>
            </w:pPr>
            <w:r>
              <w:rPr>
                <w:rFonts w:ascii="Tahoma" w:hAnsi="Tahoma" w:cs="Tahoma"/>
                <w:bCs/>
              </w:rPr>
              <w:t>Your employer asks you to contact all the businesses clients and check that their mailing address is correct.  You will then have to send each customer a brochure on your new products.</w:t>
            </w:r>
          </w:p>
          <w:p w:rsidR="00C9703F" w:rsidRDefault="00C9703F" w:rsidP="00C9703F">
            <w:pPr>
              <w:ind w:left="360"/>
              <w:rPr>
                <w:rFonts w:ascii="Tahoma" w:hAnsi="Tahoma" w:cs="Tahoma"/>
                <w:bCs/>
              </w:rPr>
            </w:pPr>
          </w:p>
          <w:p w:rsidR="00C9703F" w:rsidRDefault="00C9703F" w:rsidP="00C9703F">
            <w:pPr>
              <w:numPr>
                <w:ilvl w:val="0"/>
                <w:numId w:val="18"/>
              </w:numPr>
              <w:rPr>
                <w:rFonts w:ascii="Tahoma" w:hAnsi="Tahoma" w:cs="Tahoma"/>
                <w:bCs/>
              </w:rPr>
            </w:pPr>
            <w:r>
              <w:rPr>
                <w:rFonts w:ascii="Tahoma" w:hAnsi="Tahoma" w:cs="Tahoma"/>
                <w:bCs/>
              </w:rPr>
              <w:t>Your boss has asked you to copy and collate a 45-page procedures manual for distribution at Tuesday’s staff meeting.  He wants each booklet bound with a coloured cover.</w:t>
            </w:r>
          </w:p>
          <w:p w:rsidR="00C9703F" w:rsidRDefault="00C9703F" w:rsidP="00C9703F">
            <w:pPr>
              <w:rPr>
                <w:rFonts w:ascii="Tahoma" w:hAnsi="Tahoma" w:cs="Tahoma"/>
                <w:bCs/>
              </w:rPr>
            </w:pPr>
          </w:p>
          <w:p w:rsidR="00C9703F" w:rsidRDefault="00C9703F" w:rsidP="00C9703F">
            <w:pPr>
              <w:rPr>
                <w:rFonts w:ascii="Tahoma" w:hAnsi="Tahoma" w:cs="Tahoma"/>
                <w:bCs/>
              </w:rPr>
            </w:pPr>
          </w:p>
          <w:p w:rsidR="0030158C" w:rsidRPr="0030158C" w:rsidRDefault="00C9703F" w:rsidP="0030158C">
            <w:pPr>
              <w:rPr>
                <w:rFonts w:ascii="Tahoma" w:hAnsi="Tahoma" w:cs="Tahoma"/>
                <w:bCs/>
              </w:rPr>
            </w:pPr>
            <w:r w:rsidRPr="005339DA">
              <w:rPr>
                <w:rFonts w:ascii="Tahoma" w:hAnsi="Tahoma" w:cs="Tahoma"/>
                <w:b/>
                <w:bCs/>
                <w:sz w:val="32"/>
              </w:rPr>
              <w:t>Role Plays</w:t>
            </w:r>
            <w:r w:rsidR="0030158C">
              <w:rPr>
                <w:rFonts w:ascii="Tahoma" w:hAnsi="Tahoma" w:cs="Tahoma"/>
                <w:b/>
                <w:bCs/>
                <w:sz w:val="32"/>
              </w:rPr>
              <w:t xml:space="preserve">; </w:t>
            </w:r>
            <w:r w:rsidR="0030158C" w:rsidRPr="0030158C">
              <w:rPr>
                <w:rFonts w:ascii="Tahoma" w:hAnsi="Tahoma" w:cs="Tahoma"/>
                <w:bCs/>
              </w:rPr>
              <w:t>work with a peer to devise a script for the following role plays.</w:t>
            </w:r>
          </w:p>
          <w:p w:rsidR="0030158C" w:rsidRDefault="0030158C" w:rsidP="0030158C">
            <w:pPr>
              <w:rPr>
                <w:rFonts w:ascii="Tahoma" w:hAnsi="Tahoma" w:cs="Tahoma"/>
                <w:bCs/>
              </w:rPr>
            </w:pPr>
          </w:p>
          <w:p w:rsidR="0030158C" w:rsidRDefault="00C9703F" w:rsidP="0030158C">
            <w:pPr>
              <w:numPr>
                <w:ilvl w:val="0"/>
                <w:numId w:val="19"/>
              </w:numPr>
              <w:spacing w:before="100" w:beforeAutospacing="1" w:after="100" w:afterAutospacing="1"/>
              <w:rPr>
                <w:rFonts w:ascii="Tahoma" w:hAnsi="Tahoma" w:cs="Tahoma"/>
                <w:lang w:eastAsia="en-AU"/>
              </w:rPr>
            </w:pPr>
            <w:r w:rsidRPr="0030158C">
              <w:rPr>
                <w:rFonts w:ascii="Tahoma" w:hAnsi="Tahoma" w:cs="Tahoma"/>
                <w:lang w:eastAsia="en-AU"/>
              </w:rPr>
              <w:t>It is your first day as an office junior. Your supervisor explains the tasks you will do each day and when you are expected to do each one. (Tasks will include collecting and sorting the mail, typing letters, answering the phone and relieving the receptionist when she goes to lunch.)</w:t>
            </w:r>
          </w:p>
          <w:p w:rsidR="0030158C" w:rsidRDefault="0030158C" w:rsidP="0030158C">
            <w:pPr>
              <w:spacing w:before="100" w:beforeAutospacing="1" w:after="100" w:afterAutospacing="1"/>
              <w:ind w:left="720"/>
              <w:rPr>
                <w:rFonts w:ascii="Tahoma" w:hAnsi="Tahoma" w:cs="Tahoma"/>
                <w:lang w:eastAsia="en-AU"/>
              </w:rPr>
            </w:pPr>
          </w:p>
          <w:p w:rsidR="00C9703F" w:rsidRPr="0030158C" w:rsidRDefault="00C9703F" w:rsidP="0030158C">
            <w:pPr>
              <w:numPr>
                <w:ilvl w:val="0"/>
                <w:numId w:val="19"/>
              </w:numPr>
              <w:spacing w:before="100" w:beforeAutospacing="1" w:after="100" w:afterAutospacing="1"/>
              <w:rPr>
                <w:rFonts w:ascii="Tahoma" w:hAnsi="Tahoma" w:cs="Tahoma"/>
                <w:lang w:eastAsia="en-AU"/>
              </w:rPr>
            </w:pPr>
            <w:r w:rsidRPr="0030158C">
              <w:rPr>
                <w:rFonts w:ascii="Tahoma" w:hAnsi="Tahoma" w:cs="Tahoma"/>
                <w:lang w:eastAsia="en-AU"/>
              </w:rPr>
              <w:t>You notice that a colleague sits for long periods of time completing the one task. Explain to him/her the importance of rotating tasks</w:t>
            </w:r>
          </w:p>
          <w:p w:rsidR="00C9703F" w:rsidRDefault="00C9703F" w:rsidP="00C6000B">
            <w:pPr>
              <w:spacing w:line="360" w:lineRule="auto"/>
              <w:rPr>
                <w:rFonts w:ascii="Arial" w:hAnsi="Arial" w:cs="Arial"/>
                <w:sz w:val="20"/>
                <w:szCs w:val="20"/>
              </w:rPr>
            </w:pPr>
          </w:p>
          <w:p w:rsidR="00C9703F" w:rsidRDefault="00C9703F"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Pr="0024002D" w:rsidRDefault="0030158C" w:rsidP="00C6000B">
            <w:pPr>
              <w:spacing w:line="360" w:lineRule="auto"/>
              <w:rPr>
                <w:rFonts w:ascii="Arial" w:hAnsi="Arial" w:cs="Arial"/>
                <w:sz w:val="20"/>
                <w:szCs w:val="20"/>
              </w:rPr>
            </w:pPr>
          </w:p>
          <w:p w:rsidR="0030158C" w:rsidRPr="007F4366" w:rsidRDefault="001A42DC" w:rsidP="0030158C">
            <w:pPr>
              <w:spacing w:line="360" w:lineRule="auto"/>
              <w:rPr>
                <w:rFonts w:ascii="Tahoma" w:hAnsi="Tahoma" w:cs="Tahoma"/>
                <w:sz w:val="28"/>
              </w:rPr>
            </w:pPr>
            <w:r w:rsidRPr="0024002D">
              <w:rPr>
                <w:rFonts w:ascii="Arial" w:hAnsi="Arial" w:cs="Arial"/>
                <w:b/>
                <w:sz w:val="20"/>
                <w:szCs w:val="20"/>
              </w:rPr>
              <w:lastRenderedPageBreak/>
              <w:t xml:space="preserve">Part </w:t>
            </w:r>
            <w:r w:rsidR="00612092" w:rsidRPr="0024002D">
              <w:rPr>
                <w:rFonts w:ascii="Arial" w:hAnsi="Arial" w:cs="Arial"/>
                <w:b/>
                <w:sz w:val="20"/>
                <w:szCs w:val="20"/>
              </w:rPr>
              <w:t>2</w:t>
            </w:r>
            <w:r w:rsidRPr="0024002D">
              <w:rPr>
                <w:rFonts w:ascii="Arial" w:hAnsi="Arial" w:cs="Arial"/>
                <w:b/>
                <w:sz w:val="20"/>
                <w:szCs w:val="20"/>
              </w:rPr>
              <w:t xml:space="preserve">: </w:t>
            </w:r>
            <w:r w:rsidR="0030158C">
              <w:rPr>
                <w:rFonts w:ascii="Arial" w:hAnsi="Arial" w:cs="Arial"/>
                <w:b/>
                <w:sz w:val="20"/>
                <w:szCs w:val="20"/>
              </w:rPr>
              <w:t xml:space="preserve">   </w:t>
            </w:r>
            <w:r w:rsidR="0030158C" w:rsidRPr="007F4366">
              <w:rPr>
                <w:rFonts w:ascii="Tahoma" w:hAnsi="Tahoma" w:cs="Tahoma"/>
                <w:b/>
                <w:bCs/>
                <w:sz w:val="28"/>
              </w:rPr>
              <w:t>Spreadsheet Concepts</w:t>
            </w:r>
          </w:p>
          <w:p w:rsidR="0030158C" w:rsidRDefault="0030158C" w:rsidP="0030158C">
            <w:pPr>
              <w:rPr>
                <w:rFonts w:ascii="Tahoma" w:hAnsi="Tahoma" w:cs="Tahoma"/>
              </w:rPr>
            </w:pPr>
          </w:p>
          <w:p w:rsidR="0030158C" w:rsidRPr="002B5D54" w:rsidRDefault="0030158C" w:rsidP="0030158C">
            <w:pPr>
              <w:rPr>
                <w:rFonts w:ascii="Tahoma" w:hAnsi="Tahoma" w:cs="Tahoma"/>
              </w:rPr>
            </w:pPr>
            <w:r w:rsidRPr="002B5D54">
              <w:rPr>
                <w:rFonts w:ascii="Tahoma" w:hAnsi="Tahoma" w:cs="Tahoma"/>
              </w:rPr>
              <w:t>Create a spreadsheet using the following information.</w:t>
            </w:r>
            <w:r>
              <w:rPr>
                <w:rFonts w:ascii="Tahoma" w:hAnsi="Tahoma" w:cs="Tahoma"/>
              </w:rPr>
              <w:t xml:space="preserve"> </w:t>
            </w:r>
            <w:r w:rsidRPr="002B5D54">
              <w:rPr>
                <w:rFonts w:ascii="Tahoma" w:hAnsi="Tahoma" w:cs="Tahoma"/>
              </w:rPr>
              <w:t xml:space="preserve"> You have been asked to prepare a spreadsheet using the results of a survey on the types of fizzy drinks people prefer.</w:t>
            </w:r>
            <w:r>
              <w:rPr>
                <w:rFonts w:ascii="Tahoma" w:hAnsi="Tahoma" w:cs="Tahoma"/>
              </w:rPr>
              <w:t xml:space="preserve"> </w:t>
            </w:r>
            <w:r w:rsidRPr="002B5D54">
              <w:rPr>
                <w:rFonts w:ascii="Tahoma" w:hAnsi="Tahoma" w:cs="Tahoma"/>
              </w:rPr>
              <w:t xml:space="preserve"> 3000 people were asked what their favourite fizzy drink is, and what their next preference would be if their favourite was not available.</w:t>
            </w:r>
          </w:p>
          <w:p w:rsidR="0030158C" w:rsidRDefault="0030158C" w:rsidP="0030158C">
            <w:pPr>
              <w:rPr>
                <w:rFonts w:ascii="Tahoma" w:hAnsi="Tahoma" w:cs="Tahoma"/>
              </w:rPr>
            </w:pPr>
          </w:p>
          <w:p w:rsidR="0030158C" w:rsidRDefault="0030158C" w:rsidP="0030158C">
            <w:pPr>
              <w:numPr>
                <w:ilvl w:val="0"/>
                <w:numId w:val="20"/>
              </w:numPr>
              <w:tabs>
                <w:tab w:val="clear" w:pos="1080"/>
                <w:tab w:val="num" w:pos="720"/>
              </w:tabs>
              <w:ind w:left="720"/>
              <w:rPr>
                <w:rFonts w:ascii="Tahoma" w:hAnsi="Tahoma" w:cs="Tahoma"/>
              </w:rPr>
            </w:pPr>
            <w:r>
              <w:rPr>
                <w:rFonts w:ascii="Tahoma" w:hAnsi="Tahoma" w:cs="Tahoma"/>
              </w:rPr>
              <w:t>Enter the raw data below, applying as many presentation features (font, font size, font colour, number formats and colour, cell shading, test rotation, etc) to it as you wish.</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Apply appropriate number formats to your numbers.</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Centre your spreadsheet horizontally on the page</w:t>
            </w:r>
            <w:r>
              <w:rPr>
                <w:rFonts w:ascii="Tahoma" w:hAnsi="Tahoma" w:cs="Tahoma"/>
              </w:rPr>
              <w: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Give your spreadsheet an appropriate title and centre it across your spreadsheet.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Select the best page orientation for your spreadsheet.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Adjust the column width and row height to suit the layout you have selected.</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Create formula's to calculate the percentage of the total number of people surveyed that preferred a specific fizzy drink as their first preference.</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Create formula's to calculate the percentage of the total number of people surveyed that preferred a specific fizzy drink as their second preference.</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Setup an appropriate header for this spreadsheet.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Setup a page number for this spreadsheet and place it in the footer.</w:t>
            </w:r>
          </w:p>
          <w:p w:rsidR="0030158C" w:rsidRDefault="0030158C" w:rsidP="0030158C">
            <w:pPr>
              <w:pStyle w:val="ListParagraph"/>
              <w:rPr>
                <w:rFonts w:ascii="Tahoma" w:hAnsi="Tahoma" w:cs="Tahoma"/>
              </w:rPr>
            </w:pPr>
          </w:p>
          <w:p w:rsidR="0030158C" w:rsidRDefault="0030158C" w:rsidP="0030158C">
            <w:pPr>
              <w:numPr>
                <w:ilvl w:val="0"/>
                <w:numId w:val="20"/>
              </w:numPr>
              <w:tabs>
                <w:tab w:val="clear" w:pos="1080"/>
                <w:tab w:val="num" w:pos="720"/>
              </w:tabs>
              <w:ind w:left="720"/>
              <w:rPr>
                <w:rFonts w:ascii="Tahoma" w:hAnsi="Tahoma" w:cs="Tahoma"/>
              </w:rPr>
            </w:pPr>
            <w:r>
              <w:rPr>
                <w:rFonts w:ascii="Tahoma" w:hAnsi="Tahoma" w:cs="Tahoma"/>
              </w:rPr>
              <w:t>Once complete save your work in a file named ‘getting it right pt2’.</w:t>
            </w:r>
          </w:p>
          <w:p w:rsidR="0030158C" w:rsidRPr="003F439A" w:rsidRDefault="0030158C" w:rsidP="0030158C">
            <w:pPr>
              <w:rPr>
                <w:rFonts w:ascii="Tahoma" w:hAnsi="Tahoma" w:cs="Tahoma"/>
                <w:sz w:val="20"/>
              </w:rPr>
            </w:pPr>
          </w:p>
          <w:tbl>
            <w:tblPr>
              <w:tblStyle w:val="TableGrid"/>
              <w:tblW w:w="0" w:type="auto"/>
              <w:tblLayout w:type="fixed"/>
              <w:tblLook w:val="01E0"/>
            </w:tblPr>
            <w:tblGrid>
              <w:gridCol w:w="4068"/>
              <w:gridCol w:w="2160"/>
              <w:gridCol w:w="2303"/>
            </w:tblGrid>
            <w:tr w:rsidR="0030158C" w:rsidRPr="003F439A" w:rsidTr="0030158C">
              <w:tc>
                <w:tcPr>
                  <w:tcW w:w="4068" w:type="dxa"/>
                </w:tcPr>
                <w:p w:rsidR="0030158C" w:rsidRPr="003F439A" w:rsidRDefault="0030158C" w:rsidP="0030158C">
                  <w:pPr>
                    <w:framePr w:hSpace="180" w:wrap="around" w:vAnchor="text" w:hAnchor="margin" w:y="20"/>
                    <w:jc w:val="center"/>
                    <w:rPr>
                      <w:rFonts w:ascii="Tahoma" w:hAnsi="Tahoma" w:cs="Tahoma"/>
                      <w:b/>
                    </w:rPr>
                  </w:pPr>
                  <w:r w:rsidRPr="003F439A">
                    <w:rPr>
                      <w:rFonts w:ascii="Tahoma" w:hAnsi="Tahoma" w:cs="Tahoma"/>
                      <w:b/>
                    </w:rPr>
                    <w:t>Drink</w:t>
                  </w:r>
                </w:p>
              </w:tc>
              <w:tc>
                <w:tcPr>
                  <w:tcW w:w="2160" w:type="dxa"/>
                </w:tcPr>
                <w:p w:rsidR="0030158C" w:rsidRPr="003F439A" w:rsidRDefault="0030158C" w:rsidP="0030158C">
                  <w:pPr>
                    <w:framePr w:hSpace="180" w:wrap="around" w:vAnchor="text" w:hAnchor="margin" w:y="20"/>
                    <w:jc w:val="center"/>
                    <w:rPr>
                      <w:rFonts w:ascii="Tahoma" w:hAnsi="Tahoma" w:cs="Tahoma"/>
                      <w:b/>
                    </w:rPr>
                  </w:pPr>
                  <w:r w:rsidRPr="003F439A">
                    <w:rPr>
                      <w:rFonts w:ascii="Tahoma" w:hAnsi="Tahoma" w:cs="Tahoma"/>
                      <w:b/>
                    </w:rPr>
                    <w:t>1</w:t>
                  </w:r>
                  <w:r w:rsidRPr="003F439A">
                    <w:rPr>
                      <w:rFonts w:ascii="Tahoma" w:hAnsi="Tahoma" w:cs="Tahoma"/>
                      <w:b/>
                      <w:vertAlign w:val="superscript"/>
                    </w:rPr>
                    <w:t>st</w:t>
                  </w:r>
                  <w:r w:rsidRPr="003F439A">
                    <w:rPr>
                      <w:rFonts w:ascii="Tahoma" w:hAnsi="Tahoma" w:cs="Tahoma"/>
                      <w:b/>
                    </w:rPr>
                    <w:t xml:space="preserve"> Preference</w:t>
                  </w:r>
                </w:p>
              </w:tc>
              <w:tc>
                <w:tcPr>
                  <w:tcW w:w="2303" w:type="dxa"/>
                </w:tcPr>
                <w:p w:rsidR="0030158C" w:rsidRPr="003F439A" w:rsidRDefault="0030158C" w:rsidP="0030158C">
                  <w:pPr>
                    <w:framePr w:hSpace="180" w:wrap="around" w:vAnchor="text" w:hAnchor="margin" w:y="20"/>
                    <w:jc w:val="center"/>
                    <w:rPr>
                      <w:rFonts w:ascii="Tahoma" w:hAnsi="Tahoma" w:cs="Tahoma"/>
                      <w:b/>
                    </w:rPr>
                  </w:pPr>
                  <w:r w:rsidRPr="003F439A">
                    <w:rPr>
                      <w:rFonts w:ascii="Tahoma" w:hAnsi="Tahoma" w:cs="Tahoma"/>
                      <w:b/>
                    </w:rPr>
                    <w:t>2</w:t>
                  </w:r>
                  <w:r w:rsidRPr="003F439A">
                    <w:rPr>
                      <w:rFonts w:ascii="Tahoma" w:hAnsi="Tahoma" w:cs="Tahoma"/>
                      <w:b/>
                      <w:vertAlign w:val="superscript"/>
                    </w:rPr>
                    <w:t>nd</w:t>
                  </w:r>
                  <w:r w:rsidRPr="003F439A">
                    <w:rPr>
                      <w:rFonts w:ascii="Tahoma" w:hAnsi="Tahoma" w:cs="Tahoma"/>
                      <w:b/>
                    </w:rPr>
                    <w:t xml:space="preserve"> Preference</w:t>
                  </w:r>
                </w:p>
              </w:tc>
            </w:tr>
            <w:tr w:rsidR="0030158C" w:rsidTr="0030158C">
              <w:tc>
                <w:tcPr>
                  <w:tcW w:w="4068" w:type="dxa"/>
                </w:tcPr>
                <w:p w:rsidR="0030158C" w:rsidRDefault="0030158C" w:rsidP="0030158C">
                  <w:pPr>
                    <w:framePr w:hSpace="180" w:wrap="around" w:vAnchor="text" w:hAnchor="margin" w:y="20"/>
                    <w:rPr>
                      <w:rFonts w:ascii="Tahoma" w:hAnsi="Tahoma" w:cs="Tahoma"/>
                    </w:rPr>
                  </w:pPr>
                  <w:r w:rsidRPr="002B5D54">
                    <w:rPr>
                      <w:rFonts w:ascii="Tahoma" w:hAnsi="Tahoma" w:cs="Tahoma"/>
                    </w:rPr>
                    <w:t>Pepsi</w:t>
                  </w:r>
                </w:p>
              </w:tc>
              <w:tc>
                <w:tcPr>
                  <w:tcW w:w="2160" w:type="dxa"/>
                </w:tcPr>
                <w:p w:rsidR="0030158C" w:rsidRDefault="0030158C" w:rsidP="0030158C">
                  <w:pPr>
                    <w:framePr w:hSpace="180" w:wrap="around" w:vAnchor="text" w:hAnchor="margin" w:y="20"/>
                    <w:jc w:val="center"/>
                    <w:rPr>
                      <w:rFonts w:ascii="Tahoma" w:hAnsi="Tahoma" w:cs="Tahoma"/>
                    </w:rPr>
                  </w:pPr>
                  <w:r w:rsidRPr="002B5D54">
                    <w:rPr>
                      <w:rFonts w:ascii="Tahoma" w:hAnsi="Tahoma" w:cs="Tahoma"/>
                    </w:rPr>
                    <w:t>342</w:t>
                  </w:r>
                </w:p>
              </w:tc>
              <w:tc>
                <w:tcPr>
                  <w:tcW w:w="2303" w:type="dxa"/>
                </w:tcPr>
                <w:p w:rsidR="0030158C" w:rsidRDefault="0030158C" w:rsidP="0030158C">
                  <w:pPr>
                    <w:framePr w:hSpace="180" w:wrap="around" w:vAnchor="text" w:hAnchor="margin" w:y="20"/>
                    <w:jc w:val="center"/>
                    <w:rPr>
                      <w:rFonts w:ascii="Tahoma" w:hAnsi="Tahoma" w:cs="Tahoma"/>
                    </w:rPr>
                  </w:pPr>
                  <w:r w:rsidRPr="002B5D54">
                    <w:rPr>
                      <w:rFonts w:ascii="Tahoma" w:hAnsi="Tahoma" w:cs="Tahoma"/>
                    </w:rPr>
                    <w:t>403</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Coca Cola</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359</w:t>
                  </w:r>
                </w:p>
              </w:tc>
              <w:tc>
                <w:tcPr>
                  <w:tcW w:w="2303"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367</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7Up</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238</w:t>
                  </w:r>
                </w:p>
              </w:tc>
              <w:tc>
                <w:tcPr>
                  <w:tcW w:w="2303"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290</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Lift</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215</w:t>
                  </w:r>
                </w:p>
              </w:tc>
              <w:tc>
                <w:tcPr>
                  <w:tcW w:w="2303"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190</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Mountain Dew</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321</w:t>
                  </w:r>
                </w:p>
              </w:tc>
              <w:tc>
                <w:tcPr>
                  <w:tcW w:w="2303" w:type="dxa"/>
                </w:tcPr>
                <w:p w:rsidR="0030158C" w:rsidRPr="002B5D54" w:rsidRDefault="0030158C" w:rsidP="0030158C">
                  <w:pPr>
                    <w:framePr w:hSpace="180" w:wrap="around" w:vAnchor="text" w:hAnchor="margin" w:y="20"/>
                    <w:jc w:val="center"/>
                    <w:rPr>
                      <w:rFonts w:ascii="Tahoma" w:hAnsi="Tahoma" w:cs="Tahoma"/>
                    </w:rPr>
                  </w:pPr>
                  <w:r>
                    <w:rPr>
                      <w:rFonts w:ascii="Tahoma" w:hAnsi="Tahoma" w:cs="Tahoma"/>
                    </w:rPr>
                    <w:t>311</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proofErr w:type="spellStart"/>
                  <w:r>
                    <w:rPr>
                      <w:rFonts w:ascii="Tahoma" w:hAnsi="Tahoma" w:cs="Tahoma"/>
                    </w:rPr>
                    <w:t>Fanta</w:t>
                  </w:r>
                  <w:proofErr w:type="spellEnd"/>
                </w:p>
              </w:tc>
              <w:tc>
                <w:tcPr>
                  <w:tcW w:w="2160" w:type="dxa"/>
                </w:tcPr>
                <w:p w:rsidR="0030158C" w:rsidRPr="002B5D54" w:rsidRDefault="0030158C" w:rsidP="0030158C">
                  <w:pPr>
                    <w:framePr w:hSpace="180" w:wrap="around" w:vAnchor="text" w:hAnchor="margin" w:y="20"/>
                    <w:jc w:val="center"/>
                    <w:rPr>
                      <w:rFonts w:ascii="Tahoma" w:hAnsi="Tahoma" w:cs="Tahoma"/>
                    </w:rPr>
                  </w:pPr>
                  <w:r>
                    <w:rPr>
                      <w:rFonts w:ascii="Tahoma" w:hAnsi="Tahoma" w:cs="Tahoma"/>
                    </w:rPr>
                    <w:t>103</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80</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Ginger Beer</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180</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380</w:t>
                  </w:r>
                </w:p>
              </w:tc>
            </w:tr>
            <w:tr w:rsidR="0030158C" w:rsidTr="0030158C">
              <w:tc>
                <w:tcPr>
                  <w:tcW w:w="4068" w:type="dxa"/>
                </w:tcPr>
                <w:p w:rsidR="0030158C" w:rsidRDefault="0030158C" w:rsidP="0030158C">
                  <w:pPr>
                    <w:framePr w:hSpace="180" w:wrap="around" w:vAnchor="text" w:hAnchor="margin" w:y="20"/>
                    <w:rPr>
                      <w:rFonts w:ascii="Tahoma" w:hAnsi="Tahoma" w:cs="Tahoma"/>
                    </w:rPr>
                  </w:pPr>
                  <w:proofErr w:type="spellStart"/>
                  <w:r>
                    <w:rPr>
                      <w:rFonts w:ascii="Tahoma" w:hAnsi="Tahoma" w:cs="Tahoma"/>
                    </w:rPr>
                    <w:t>Leed</w:t>
                  </w:r>
                  <w:proofErr w:type="spellEnd"/>
                  <w:r>
                    <w:rPr>
                      <w:rFonts w:ascii="Tahoma" w:hAnsi="Tahoma" w:cs="Tahoma"/>
                    </w:rPr>
                    <w:t xml:space="preserve"> Lemonade</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217</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120</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Lemonade</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215</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105</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L&amp;P</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425</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414</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Vanilla Coke</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203</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67</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Don’t Knows</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182</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273</w:t>
                  </w:r>
                </w:p>
              </w:tc>
            </w:tr>
          </w:tbl>
          <w:p w:rsidR="0030158C" w:rsidRDefault="0030158C" w:rsidP="0030158C">
            <w:pPr>
              <w:rPr>
                <w:rFonts w:ascii="Tahoma" w:hAnsi="Tahoma" w:cs="Tahoma"/>
              </w:rPr>
            </w:pPr>
          </w:p>
          <w:p w:rsidR="0030158C" w:rsidRDefault="0030158C" w:rsidP="0030158C">
            <w:pPr>
              <w:pStyle w:val="NormalWeb"/>
              <w:spacing w:before="0" w:beforeAutospacing="0" w:after="0" w:afterAutospacing="0"/>
              <w:jc w:val="center"/>
              <w:rPr>
                <w:rFonts w:ascii="Tahoma" w:hAnsi="Tahoma" w:cs="Tahoma"/>
                <w:b/>
                <w:bCs/>
                <w:sz w:val="28"/>
                <w:szCs w:val="28"/>
              </w:rPr>
            </w:pPr>
            <w:r>
              <w:rPr>
                <w:rFonts w:ascii="Tahoma" w:hAnsi="Tahoma" w:cs="Tahoma"/>
                <w:b/>
                <w:bCs/>
                <w:sz w:val="28"/>
                <w:szCs w:val="28"/>
              </w:rPr>
              <w:br w:type="page"/>
            </w:r>
          </w:p>
          <w:p w:rsidR="0030158C" w:rsidRDefault="0030158C" w:rsidP="0030158C">
            <w:pPr>
              <w:pStyle w:val="NormalWeb"/>
              <w:spacing w:before="0" w:beforeAutospacing="0" w:after="0" w:afterAutospacing="0"/>
              <w:jc w:val="center"/>
              <w:rPr>
                <w:rFonts w:ascii="Tahoma" w:hAnsi="Tahoma" w:cs="Tahoma"/>
                <w:b/>
                <w:bCs/>
                <w:sz w:val="28"/>
                <w:szCs w:val="28"/>
              </w:rPr>
            </w:pPr>
          </w:p>
          <w:p w:rsidR="0030158C" w:rsidRPr="00B40018" w:rsidRDefault="0030158C" w:rsidP="0030158C">
            <w:pPr>
              <w:pStyle w:val="NormalWeb"/>
              <w:spacing w:before="0" w:beforeAutospacing="0" w:after="0" w:afterAutospacing="0"/>
              <w:jc w:val="center"/>
              <w:rPr>
                <w:rFonts w:ascii="Tahoma" w:hAnsi="Tahoma" w:cs="Tahoma"/>
              </w:rPr>
            </w:pPr>
            <w:r w:rsidRPr="00B40018">
              <w:rPr>
                <w:rFonts w:ascii="Tahoma" w:hAnsi="Tahoma" w:cs="Tahoma"/>
                <w:b/>
                <w:bCs/>
                <w:sz w:val="28"/>
                <w:szCs w:val="28"/>
              </w:rPr>
              <w:lastRenderedPageBreak/>
              <w:t>Chart Concepts</w:t>
            </w:r>
          </w:p>
          <w:p w:rsidR="0030158C" w:rsidRDefault="0030158C" w:rsidP="0030158C">
            <w:pPr>
              <w:pStyle w:val="NormalWeb"/>
              <w:spacing w:before="0" w:beforeAutospacing="0" w:after="0" w:afterAutospacing="0"/>
              <w:rPr>
                <w:rFonts w:ascii="Tahoma" w:hAnsi="Tahoma" w:cs="Tahoma"/>
              </w:rPr>
            </w:pPr>
          </w:p>
          <w:p w:rsidR="0030158C" w:rsidRPr="002B5D54" w:rsidRDefault="0030158C" w:rsidP="0030158C">
            <w:pPr>
              <w:pStyle w:val="NormalWeb"/>
              <w:spacing w:before="0" w:beforeAutospacing="0" w:after="0" w:afterAutospacing="0"/>
              <w:rPr>
                <w:rFonts w:ascii="Tahoma" w:hAnsi="Tahoma" w:cs="Tahoma"/>
              </w:rPr>
            </w:pPr>
            <w:r w:rsidRPr="002B5D54">
              <w:rPr>
                <w:rFonts w:ascii="Tahoma" w:hAnsi="Tahoma" w:cs="Tahoma"/>
              </w:rPr>
              <w:t>Use the Fizzy Drink Survey spreadsheet created to create the Pie Chart below.</w:t>
            </w:r>
          </w:p>
          <w:p w:rsidR="0030158C" w:rsidRPr="002B5D54" w:rsidRDefault="0030158C" w:rsidP="0030158C">
            <w:pPr>
              <w:pStyle w:val="NormalWeb"/>
              <w:ind w:left="-480"/>
              <w:jc w:val="center"/>
              <w:rPr>
                <w:rFonts w:ascii="Tahoma" w:hAnsi="Tahoma" w:cs="Tahoma"/>
              </w:rPr>
            </w:pPr>
            <w:r>
              <w:rPr>
                <w:rFonts w:ascii="Tahoma" w:hAnsi="Tahoma" w:cs="Tahoma"/>
                <w:noProof/>
              </w:rPr>
              <w:drawing>
                <wp:inline distT="0" distB="0" distL="0" distR="0">
                  <wp:extent cx="5669526" cy="4000500"/>
                  <wp:effectExtent l="19050" t="0" r="7374" b="0"/>
                  <wp:docPr id="6" name="Picture 6" descr="Pie%20Chart%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e%20Chart%205"/>
                          <pic:cNvPicPr>
                            <a:picLocks noChangeAspect="1" noChangeArrowheads="1"/>
                          </pic:cNvPicPr>
                        </pic:nvPicPr>
                        <pic:blipFill>
                          <a:blip r:embed="rId13"/>
                          <a:srcRect/>
                          <a:stretch>
                            <a:fillRect/>
                          </a:stretch>
                        </pic:blipFill>
                        <pic:spPr bwMode="auto">
                          <a:xfrm>
                            <a:off x="0" y="0"/>
                            <a:ext cx="5669526" cy="4000500"/>
                          </a:xfrm>
                          <a:prstGeom prst="rect">
                            <a:avLst/>
                          </a:prstGeom>
                          <a:noFill/>
                          <a:ln w="9525">
                            <a:noFill/>
                            <a:miter lim="800000"/>
                            <a:headEnd/>
                            <a:tailEnd/>
                          </a:ln>
                        </pic:spPr>
                      </pic:pic>
                    </a:graphicData>
                  </a:graphic>
                </wp:inline>
              </w:drawing>
            </w:r>
          </w:p>
          <w:p w:rsidR="0030158C" w:rsidRPr="002B5D54" w:rsidRDefault="0030158C" w:rsidP="0030158C">
            <w:pPr>
              <w:pStyle w:val="NormalWeb"/>
              <w:rPr>
                <w:rFonts w:ascii="Tahoma" w:hAnsi="Tahoma" w:cs="Tahoma"/>
              </w:rPr>
            </w:pPr>
            <w:r w:rsidRPr="002B5D54">
              <w:rPr>
                <w:rFonts w:ascii="Tahoma" w:hAnsi="Tahoma" w:cs="Tahoma"/>
              </w:rPr>
              <w:t xml:space="preserve">Note: the data represented here is made up for training purposes and in no way represents any market research on these produces. </w:t>
            </w:r>
          </w:p>
          <w:p w:rsidR="0030158C" w:rsidRPr="0024002D" w:rsidRDefault="0030158C" w:rsidP="001A42DC">
            <w:pPr>
              <w:spacing w:line="360" w:lineRule="auto"/>
              <w:rPr>
                <w:rFonts w:ascii="Arial" w:hAnsi="Arial" w:cs="Arial"/>
                <w:b/>
                <w:sz w:val="20"/>
                <w:szCs w:val="20"/>
              </w:rPr>
            </w:pPr>
          </w:p>
          <w:p w:rsidR="001A42DC" w:rsidRPr="001A42DC" w:rsidRDefault="001A42DC" w:rsidP="0030158C">
            <w:pPr>
              <w:pStyle w:val="ListParagraph"/>
              <w:spacing w:line="360" w:lineRule="auto"/>
              <w:rPr>
                <w:rFonts w:ascii="Arial" w:hAnsi="Arial" w:cs="Arial"/>
                <w:color w:val="FF0000"/>
                <w:sz w:val="20"/>
                <w:szCs w:val="20"/>
              </w:rPr>
            </w:pPr>
          </w:p>
        </w:tc>
      </w:tr>
    </w:tbl>
    <w:p w:rsidR="003E7083" w:rsidRDefault="003E7083" w:rsidP="007E013D">
      <w:pPr>
        <w:rPr>
          <w:rFonts w:ascii="Arial" w:hAnsi="Arial" w:cs="Arial"/>
          <w:sz w:val="22"/>
          <w:szCs w:val="22"/>
          <w:lang w:val="en-US"/>
        </w:rPr>
      </w:pPr>
    </w:p>
    <w:p w:rsidR="001A42DC" w:rsidRDefault="001A42DC" w:rsidP="007E013D">
      <w:pPr>
        <w:rPr>
          <w:rFonts w:ascii="Arial" w:hAnsi="Arial" w:cs="Arial"/>
          <w:sz w:val="22"/>
          <w:szCs w:val="22"/>
        </w:rPr>
      </w:pPr>
    </w:p>
    <w:p w:rsidR="001A42DC" w:rsidRDefault="001A42DC">
      <w:pPr>
        <w:rPr>
          <w:rFonts w:ascii="Arial" w:hAnsi="Arial" w:cs="Arial"/>
          <w:sz w:val="22"/>
          <w:szCs w:val="22"/>
        </w:rPr>
      </w:pPr>
      <w:r>
        <w:rPr>
          <w:rFonts w:ascii="Arial" w:hAnsi="Arial" w:cs="Arial"/>
          <w:sz w:val="22"/>
          <w:szCs w:val="22"/>
        </w:rPr>
        <w:br w:type="page"/>
      </w:r>
    </w:p>
    <w:p w:rsidR="00533933" w:rsidRPr="004140B0" w:rsidRDefault="001A42DC" w:rsidP="005B774E">
      <w:pPr>
        <w:tabs>
          <w:tab w:val="right" w:pos="8222"/>
        </w:tabs>
        <w:rPr>
          <w:rFonts w:ascii="Arial" w:hAnsi="Arial" w:cs="Arial"/>
          <w:b/>
          <w:sz w:val="32"/>
          <w:szCs w:val="32"/>
        </w:rPr>
      </w:pPr>
      <w:r>
        <w:lastRenderedPageBreak/>
        <w:t xml:space="preserve">  </w:t>
      </w:r>
      <w:r w:rsidR="00D85BED">
        <w:rPr>
          <w:rFonts w:ascii="Arial" w:hAnsi="Arial" w:cs="Arial"/>
          <w:b/>
          <w:sz w:val="32"/>
          <w:szCs w:val="32"/>
        </w:rPr>
        <w:t>Student Self Reflection</w:t>
      </w:r>
      <w:r w:rsidR="005A723C">
        <w:rPr>
          <w:rFonts w:ascii="Arial" w:hAnsi="Arial" w:cs="Arial"/>
          <w:b/>
          <w:sz w:val="32"/>
          <w:szCs w:val="32"/>
        </w:rPr>
        <w:t xml:space="preserve"> </w:t>
      </w:r>
      <w:r w:rsidR="005B774E">
        <w:rPr>
          <w:rFonts w:ascii="Arial" w:hAnsi="Arial" w:cs="Arial"/>
          <w:b/>
          <w:sz w:val="32"/>
          <w:szCs w:val="32"/>
        </w:rPr>
        <w:t xml:space="preserve">                                     </w:t>
      </w:r>
      <w:r w:rsidR="008A036A">
        <w:rPr>
          <w:rFonts w:ascii="Arial" w:hAnsi="Arial" w:cs="Arial"/>
          <w:b/>
          <w:sz w:val="32"/>
          <w:szCs w:val="32"/>
        </w:rPr>
        <w:t xml:space="preserve"> </w:t>
      </w:r>
      <w:r w:rsidR="005B774E">
        <w:rPr>
          <w:rFonts w:ascii="Calibri" w:hAnsi="Calibri"/>
          <w:noProof/>
          <w:color w:val="1F497D"/>
          <w:sz w:val="22"/>
          <w:szCs w:val="22"/>
          <w:lang w:val="en-AU" w:eastAsia="en-AU"/>
        </w:rPr>
        <w:drawing>
          <wp:inline distT="0" distB="0" distL="0" distR="0">
            <wp:extent cx="1181100" cy="533400"/>
            <wp:effectExtent l="19050" t="0" r="0" b="0"/>
            <wp:docPr id="15"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14"/>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533933" w:rsidRDefault="00533933" w:rsidP="00533933">
      <w:pPr>
        <w:rPr>
          <w:rFonts w:ascii="Arial" w:hAnsi="Arial" w:cs="Arial"/>
          <w:sz w:val="22"/>
          <w:szCs w:val="22"/>
        </w:rPr>
      </w:pPr>
    </w:p>
    <w:p w:rsidR="000B43F6" w:rsidRPr="00543461" w:rsidRDefault="000B43F6" w:rsidP="00533933">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533933" w:rsidRPr="00543461" w:rsidTr="00C6000B">
        <w:trPr>
          <w:cantSplit/>
          <w:trHeight w:val="380"/>
        </w:trPr>
        <w:tc>
          <w:tcPr>
            <w:tcW w:w="2520" w:type="dxa"/>
            <w:tcBorders>
              <w:top w:val="single" w:sz="12" w:space="0" w:color="auto"/>
              <w:left w:val="single" w:sz="12" w:space="0" w:color="auto"/>
              <w:bottom w:val="single" w:sz="4"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840" w:type="dxa"/>
            <w:tcBorders>
              <w:top w:val="single" w:sz="12" w:space="0" w:color="auto"/>
              <w:bottom w:val="single" w:sz="2" w:space="0" w:color="auto"/>
            </w:tcBorders>
          </w:tcPr>
          <w:p w:rsidR="00533933" w:rsidRPr="00543461" w:rsidRDefault="00533933" w:rsidP="006B438A">
            <w:pPr>
              <w:spacing w:before="120" w:after="60"/>
              <w:rPr>
                <w:rFonts w:ascii="Arial" w:hAnsi="Arial" w:cs="Arial"/>
                <w:b/>
                <w:sz w:val="22"/>
                <w:szCs w:val="22"/>
              </w:rPr>
            </w:pPr>
          </w:p>
        </w:tc>
      </w:tr>
      <w:tr w:rsidR="00533933" w:rsidRPr="00543461" w:rsidTr="00C6000B">
        <w:trPr>
          <w:cantSplit/>
          <w:trHeight w:val="380"/>
        </w:trPr>
        <w:tc>
          <w:tcPr>
            <w:tcW w:w="2520" w:type="dxa"/>
            <w:tcBorders>
              <w:left w:val="single" w:sz="12"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A723C" w:rsidRDefault="008A036A" w:rsidP="0030158C">
            <w:pPr>
              <w:spacing w:before="60" w:after="60"/>
              <w:jc w:val="both"/>
              <w:rPr>
                <w:rFonts w:ascii="Arial" w:hAnsi="Arial" w:cs="Arial"/>
                <w:sz w:val="22"/>
                <w:szCs w:val="22"/>
              </w:rPr>
            </w:pPr>
            <w:r>
              <w:rPr>
                <w:rFonts w:ascii="Arial" w:hAnsi="Arial" w:cs="Arial"/>
                <w:sz w:val="22"/>
                <w:szCs w:val="22"/>
              </w:rPr>
              <w:t xml:space="preserve"> </w:t>
            </w:r>
            <w:r w:rsidR="00D85BED">
              <w:rPr>
                <w:rFonts w:ascii="Arial" w:hAnsi="Arial" w:cs="Arial"/>
                <w:sz w:val="22"/>
                <w:szCs w:val="22"/>
              </w:rPr>
              <w:t xml:space="preserve">Theme </w:t>
            </w:r>
            <w:r w:rsidR="0030158C">
              <w:rPr>
                <w:rFonts w:ascii="Arial" w:hAnsi="Arial" w:cs="Arial"/>
                <w:sz w:val="22"/>
                <w:szCs w:val="22"/>
              </w:rPr>
              <w:t>5; Getting it Right.</w:t>
            </w:r>
          </w:p>
        </w:tc>
      </w:tr>
      <w:tr w:rsidR="00533933" w:rsidRPr="00543461" w:rsidTr="00C6000B">
        <w:trPr>
          <w:cantSplit/>
          <w:trHeight w:val="380"/>
        </w:trPr>
        <w:tc>
          <w:tcPr>
            <w:tcW w:w="2520" w:type="dxa"/>
            <w:tcBorders>
              <w:left w:val="single" w:sz="12" w:space="0" w:color="auto"/>
              <w:bottom w:val="single" w:sz="4"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43461" w:rsidRDefault="00533933" w:rsidP="006B438A">
            <w:pPr>
              <w:spacing w:before="60" w:after="60"/>
              <w:jc w:val="both"/>
              <w:rPr>
                <w:rFonts w:ascii="Arial" w:hAnsi="Arial" w:cs="Arial"/>
                <w:sz w:val="22"/>
                <w:szCs w:val="22"/>
              </w:rPr>
            </w:pPr>
          </w:p>
        </w:tc>
      </w:tr>
    </w:tbl>
    <w:p w:rsidR="00533933" w:rsidRPr="00543461" w:rsidRDefault="00533933" w:rsidP="00533933">
      <w:pPr>
        <w:rPr>
          <w:rFonts w:ascii="Arial" w:hAnsi="Arial" w:cs="Arial"/>
          <w:sz w:val="22"/>
          <w:szCs w:val="22"/>
        </w:rPr>
      </w:pPr>
    </w:p>
    <w:tbl>
      <w:tblPr>
        <w:tblW w:w="882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tblGrid>
      <w:tr w:rsidR="00D85BED" w:rsidRPr="00C6000B" w:rsidTr="00D85BED">
        <w:trPr>
          <w:cantSplit/>
          <w:trHeight w:val="1167"/>
          <w:tblHeader/>
        </w:trPr>
        <w:tc>
          <w:tcPr>
            <w:tcW w:w="8280" w:type="dxa"/>
            <w:shd w:val="pct25" w:color="000000" w:fill="FFFFFF"/>
          </w:tcPr>
          <w:p w:rsidR="00D85BED" w:rsidRPr="00C6000B" w:rsidRDefault="00D85BED" w:rsidP="00C9703F">
            <w:pPr>
              <w:spacing w:before="20" w:afterLines="20"/>
              <w:ind w:left="340" w:hanging="340"/>
              <w:rPr>
                <w:rFonts w:ascii="Arial" w:hAnsi="Arial" w:cs="Arial"/>
                <w:b/>
                <w:sz w:val="20"/>
                <w:szCs w:val="20"/>
              </w:rPr>
            </w:pPr>
            <w:r w:rsidRPr="00C6000B">
              <w:rPr>
                <w:rFonts w:ascii="Arial" w:hAnsi="Arial" w:cs="Arial"/>
                <w:b/>
                <w:sz w:val="20"/>
                <w:szCs w:val="20"/>
              </w:rPr>
              <w:t xml:space="preserve">During </w:t>
            </w:r>
            <w:r w:rsidR="0030158C">
              <w:rPr>
                <w:rFonts w:ascii="Arial" w:hAnsi="Arial" w:cs="Arial"/>
                <w:b/>
                <w:sz w:val="20"/>
                <w:szCs w:val="20"/>
              </w:rPr>
              <w:t>this assessment</w:t>
            </w:r>
          </w:p>
          <w:p w:rsidR="00D85BED" w:rsidRPr="00C6000B" w:rsidRDefault="00D85BED" w:rsidP="00C9703F">
            <w:pPr>
              <w:spacing w:before="20" w:afterLines="20"/>
              <w:ind w:left="340" w:hanging="340"/>
              <w:rPr>
                <w:rFonts w:ascii="Arial" w:hAnsi="Arial" w:cs="Arial"/>
                <w:b/>
                <w:sz w:val="20"/>
                <w:szCs w:val="20"/>
              </w:rPr>
            </w:pPr>
            <w:r w:rsidRPr="00C6000B">
              <w:rPr>
                <w:rFonts w:ascii="Arial" w:hAnsi="Arial" w:cs="Arial"/>
                <w:i/>
                <w:sz w:val="20"/>
                <w:szCs w:val="20"/>
              </w:rPr>
              <w:t xml:space="preserve">(  insert a tick for ‘yes’, cross for ‘no’,  </w:t>
            </w:r>
          </w:p>
        </w:tc>
        <w:tc>
          <w:tcPr>
            <w:tcW w:w="540" w:type="dxa"/>
            <w:shd w:val="pct25" w:color="000000" w:fill="FFFFFF"/>
            <w:textDirection w:val="tbRl"/>
            <w:vAlign w:val="center"/>
          </w:tcPr>
          <w:p w:rsidR="00D85BED" w:rsidRPr="00C6000B" w:rsidRDefault="00D85BED" w:rsidP="00C9703F">
            <w:pPr>
              <w:spacing w:before="20" w:afterLines="20"/>
              <w:ind w:left="113" w:right="113"/>
              <w:jc w:val="center"/>
              <w:rPr>
                <w:rFonts w:ascii="Arial" w:hAnsi="Arial" w:cs="Arial"/>
                <w:b/>
                <w:sz w:val="20"/>
                <w:szCs w:val="20"/>
              </w:rPr>
            </w:pPr>
            <w:r w:rsidRPr="00C6000B">
              <w:rPr>
                <w:rFonts w:ascii="Arial" w:hAnsi="Arial" w:cs="Arial"/>
                <w:b/>
                <w:sz w:val="20"/>
                <w:szCs w:val="20"/>
              </w:rPr>
              <w:t>Student</w:t>
            </w: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30158C" w:rsidP="00287320">
            <w:pPr>
              <w:spacing w:before="120" w:after="120"/>
              <w:rPr>
                <w:rFonts w:ascii="Arial" w:hAnsi="Arial" w:cs="Arial"/>
                <w:sz w:val="20"/>
                <w:szCs w:val="20"/>
              </w:rPr>
            </w:pPr>
            <w:r>
              <w:rPr>
                <w:rFonts w:ascii="Arial" w:hAnsi="Arial" w:cs="Arial"/>
                <w:sz w:val="20"/>
                <w:szCs w:val="20"/>
              </w:rPr>
              <w:t>Did you clearly understand the task directions?</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C617EA">
            <w:pPr>
              <w:spacing w:before="40" w:after="40"/>
              <w:rPr>
                <w:rFonts w:ascii="Arial" w:hAnsi="Arial" w:cs="Arial"/>
                <w:sz w:val="20"/>
                <w:szCs w:val="20"/>
              </w:rPr>
            </w:pPr>
            <w:r>
              <w:rPr>
                <w:rFonts w:ascii="Arial" w:hAnsi="Arial" w:cs="Arial"/>
                <w:sz w:val="20"/>
                <w:szCs w:val="20"/>
              </w:rPr>
              <w:t>Were you able to provide solutions to the time wasting scenarios?</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C617EA" w:rsidRDefault="006E113A" w:rsidP="00C6000B">
            <w:pPr>
              <w:spacing w:before="40" w:after="40"/>
              <w:ind w:left="-8"/>
              <w:rPr>
                <w:rFonts w:ascii="Arial" w:hAnsi="Arial" w:cs="Arial"/>
                <w:sz w:val="20"/>
                <w:szCs w:val="20"/>
              </w:rPr>
            </w:pPr>
            <w:r>
              <w:rPr>
                <w:rFonts w:ascii="Arial" w:hAnsi="Arial" w:cs="Arial"/>
                <w:sz w:val="20"/>
                <w:szCs w:val="20"/>
              </w:rPr>
              <w:t>Was your verbal communication clear when designing a role play script with your partner?</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287320">
            <w:pPr>
              <w:spacing w:before="120" w:after="120"/>
              <w:rPr>
                <w:rFonts w:ascii="Arial" w:hAnsi="Arial" w:cs="Arial"/>
                <w:sz w:val="20"/>
                <w:szCs w:val="20"/>
              </w:rPr>
            </w:pPr>
            <w:r>
              <w:rPr>
                <w:rFonts w:ascii="Arial" w:hAnsi="Arial" w:cs="Arial"/>
                <w:sz w:val="20"/>
                <w:szCs w:val="20"/>
              </w:rPr>
              <w:t>Have you created the pie chart as directed?</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287320">
            <w:pPr>
              <w:spacing w:before="120" w:after="120"/>
              <w:rPr>
                <w:rFonts w:ascii="Arial" w:hAnsi="Arial" w:cs="Arial"/>
                <w:sz w:val="20"/>
                <w:szCs w:val="20"/>
              </w:rPr>
            </w:pPr>
            <w:r>
              <w:rPr>
                <w:rFonts w:ascii="Arial" w:hAnsi="Arial" w:cs="Arial"/>
                <w:sz w:val="20"/>
                <w:szCs w:val="20"/>
              </w:rPr>
              <w:t>Have you saved the spreadsheet activity to the correct file?</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6E113A" w:rsidRDefault="006E113A" w:rsidP="00287320">
            <w:pPr>
              <w:spacing w:before="120" w:after="120"/>
              <w:rPr>
                <w:rFonts w:ascii="Arial" w:hAnsi="Arial" w:cs="Arial"/>
                <w:sz w:val="22"/>
                <w:szCs w:val="22"/>
              </w:rPr>
            </w:pPr>
            <w:r>
              <w:rPr>
                <w:rFonts w:ascii="Arial" w:hAnsi="Arial" w:cs="Arial"/>
                <w:sz w:val="22"/>
                <w:szCs w:val="22"/>
              </w:rPr>
              <w:t>Did you need to access more support to complete the spreadsheet activity?</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6E113A">
            <w:pPr>
              <w:spacing w:before="120" w:after="120"/>
              <w:rPr>
                <w:rFonts w:ascii="Arial" w:hAnsi="Arial" w:cs="Arial"/>
                <w:sz w:val="20"/>
                <w:szCs w:val="20"/>
              </w:rPr>
            </w:pPr>
            <w:r>
              <w:rPr>
                <w:rFonts w:ascii="Arial" w:hAnsi="Arial" w:cs="Arial"/>
                <w:sz w:val="20"/>
                <w:szCs w:val="20"/>
              </w:rPr>
              <w:t>Are you more confident in organising your work activities?</w:t>
            </w:r>
          </w:p>
        </w:tc>
        <w:tc>
          <w:tcPr>
            <w:tcW w:w="540" w:type="dxa"/>
          </w:tcPr>
          <w:p w:rsidR="00D85BED" w:rsidRPr="00327B4C" w:rsidRDefault="00D85BED" w:rsidP="00287320">
            <w:pPr>
              <w:spacing w:before="120" w:after="120"/>
              <w:rPr>
                <w:rFonts w:ascii="Arial" w:hAnsi="Arial" w:cs="Arial"/>
                <w:sz w:val="20"/>
                <w:szCs w:val="20"/>
              </w:rPr>
            </w:pPr>
          </w:p>
        </w:tc>
      </w:tr>
    </w:tbl>
    <w:p w:rsidR="005A723C" w:rsidRPr="00327B4C" w:rsidRDefault="005A723C" w:rsidP="00533933">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533933" w:rsidRPr="00327B4C" w:rsidTr="006B438A">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533933" w:rsidRPr="00327B4C" w:rsidRDefault="00A03AAE" w:rsidP="006B438A">
            <w:pPr>
              <w:spacing w:before="120" w:after="60"/>
              <w:rPr>
                <w:rFonts w:ascii="Arial" w:hAnsi="Arial" w:cs="Arial"/>
                <w:b/>
                <w:sz w:val="20"/>
                <w:szCs w:val="20"/>
              </w:rPr>
            </w:pPr>
            <w:r>
              <w:rPr>
                <w:rFonts w:ascii="Arial" w:hAnsi="Arial" w:cs="Arial"/>
                <w:b/>
                <w:sz w:val="20"/>
                <w:szCs w:val="20"/>
              </w:rPr>
              <w:t>Candidate Self Reflection</w:t>
            </w:r>
          </w:p>
        </w:tc>
      </w:tr>
      <w:tr w:rsidR="00533933" w:rsidRPr="00327B4C" w:rsidTr="006B438A">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533933" w:rsidRPr="00327B4C" w:rsidRDefault="00533933"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General comments, strengths or improvements needed:</w:t>
            </w:r>
          </w:p>
          <w:p w:rsidR="00533933" w:rsidRPr="00327B4C" w:rsidRDefault="00533933"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 xml:space="preserve">                                                 </w:t>
            </w:r>
          </w:p>
          <w:p w:rsidR="00533933" w:rsidRPr="00327B4C" w:rsidRDefault="00533933" w:rsidP="006B438A">
            <w:pPr>
              <w:widowControl w:val="0"/>
              <w:rPr>
                <w:rFonts w:ascii="Arial" w:hAnsi="Arial" w:cs="Arial"/>
                <w:sz w:val="20"/>
                <w:szCs w:val="20"/>
              </w:rPr>
            </w:pPr>
          </w:p>
        </w:tc>
      </w:tr>
    </w:tbl>
    <w:p w:rsidR="00533933" w:rsidRPr="00327B4C" w:rsidRDefault="00533933" w:rsidP="00533933">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6E3A67" w:rsidRPr="00327B4C" w:rsidTr="005B0958">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6E3A67" w:rsidRPr="00327B4C" w:rsidRDefault="006E3A67" w:rsidP="005B0958">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6E3A67" w:rsidRPr="00327B4C" w:rsidRDefault="006E3A67" w:rsidP="005B0958">
            <w:pPr>
              <w:spacing w:before="120" w:after="60"/>
              <w:rPr>
                <w:rFonts w:ascii="Arial" w:hAnsi="Arial" w:cs="Arial"/>
                <w:b/>
                <w:sz w:val="20"/>
                <w:szCs w:val="20"/>
              </w:rPr>
            </w:pPr>
          </w:p>
        </w:tc>
      </w:tr>
      <w:tr w:rsidR="00533933" w:rsidRPr="00327B4C" w:rsidTr="006B438A">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533933" w:rsidRPr="00327B4C" w:rsidRDefault="00533933" w:rsidP="006B438A">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533933" w:rsidRPr="00327B4C" w:rsidRDefault="00533933" w:rsidP="006B438A">
            <w:pPr>
              <w:spacing w:before="120" w:after="60"/>
              <w:rPr>
                <w:rFonts w:ascii="Arial" w:hAnsi="Arial" w:cs="Arial"/>
                <w:b/>
                <w:sz w:val="20"/>
                <w:szCs w:val="20"/>
              </w:rPr>
            </w:pPr>
          </w:p>
        </w:tc>
      </w:tr>
    </w:tbl>
    <w:p w:rsidR="00BD4579" w:rsidRDefault="00BD4579" w:rsidP="00533933">
      <w:pPr>
        <w:rPr>
          <w:rFonts w:ascii="Arial" w:hAnsi="Arial" w:cs="Arial"/>
          <w:sz w:val="20"/>
          <w:szCs w:val="20"/>
        </w:rPr>
      </w:pPr>
    </w:p>
    <w:p w:rsidR="00EE6C2A" w:rsidRDefault="002B6668" w:rsidP="00EE6C2A">
      <w:pPr>
        <w:pStyle w:val="Heading1"/>
        <w:spacing w:before="0" w:after="0"/>
        <w:jc w:val="center"/>
      </w:pPr>
      <w:r>
        <w:rPr>
          <w:noProof/>
          <w:lang w:val="en-AU" w:eastAsia="en-AU"/>
        </w:rPr>
        <w:lastRenderedPageBreak/>
        <w:drawing>
          <wp:anchor distT="0" distB="0" distL="114300" distR="114300" simplePos="0" relativeHeight="251658240" behindDoc="1" locked="0" layoutInCell="1" allowOverlap="1">
            <wp:simplePos x="0" y="0"/>
            <wp:positionH relativeFrom="column">
              <wp:posOffset>4629150</wp:posOffset>
            </wp:positionH>
            <wp:positionV relativeFrom="paragraph">
              <wp:posOffset>-207010</wp:posOffset>
            </wp:positionV>
            <wp:extent cx="1600200" cy="581025"/>
            <wp:effectExtent l="19050" t="0" r="0" b="0"/>
            <wp:wrapNone/>
            <wp:docPr id="7"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EE6C2A" w:rsidRPr="00543461">
        <w:t>Western Sydney Region</w:t>
      </w:r>
      <w:r w:rsidR="00EE6C2A">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VET Framework: </w:t>
            </w:r>
            <w:r w:rsidR="006E3A67" w:rsidRPr="002B6668">
              <w:rPr>
                <w:rFonts w:ascii="Arial" w:hAnsi="Arial" w:cs="Arial"/>
                <w:sz w:val="22"/>
                <w:szCs w:val="22"/>
              </w:rPr>
              <w:t>Business Services</w:t>
            </w:r>
          </w:p>
        </w:tc>
      </w:tr>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Assessor / Teacher: </w:t>
            </w:r>
          </w:p>
        </w:tc>
      </w:tr>
      <w:tr w:rsidR="00EE6C2A" w:rsidRPr="002B6668" w:rsidTr="00ED3E79">
        <w:trPr>
          <w:trHeight w:val="453"/>
        </w:trPr>
        <w:tc>
          <w:tcPr>
            <w:tcW w:w="5000" w:type="pct"/>
            <w:gridSpan w:val="2"/>
            <w:vAlign w:val="center"/>
          </w:tcPr>
          <w:p w:rsidR="00A03AAE" w:rsidRPr="002B6668" w:rsidRDefault="00A03AAE" w:rsidP="00A03AAE">
            <w:pPr>
              <w:pStyle w:val="Header"/>
              <w:rPr>
                <w:rFonts w:cs="Arial"/>
                <w:sz w:val="22"/>
                <w:szCs w:val="22"/>
              </w:rPr>
            </w:pPr>
            <w:r w:rsidRPr="002B6668">
              <w:rPr>
                <w:rFonts w:cs="Arial"/>
                <w:b/>
                <w:sz w:val="22"/>
                <w:szCs w:val="22"/>
              </w:rPr>
              <w:t xml:space="preserve">Unit of competency </w:t>
            </w:r>
            <w:r w:rsidRPr="002B6668">
              <w:rPr>
                <w:rFonts w:cs="Arial"/>
                <w:sz w:val="22"/>
                <w:szCs w:val="22"/>
              </w:rPr>
              <w:t xml:space="preserve">    </w:t>
            </w:r>
          </w:p>
          <w:p w:rsidR="005B774E" w:rsidRPr="002B6668" w:rsidRDefault="005B774E" w:rsidP="005B774E">
            <w:pPr>
              <w:pStyle w:val="Header"/>
              <w:ind w:left="720"/>
              <w:jc w:val="both"/>
              <w:rPr>
                <w:rFonts w:cs="Arial"/>
                <w:sz w:val="22"/>
                <w:szCs w:val="22"/>
              </w:rPr>
            </w:pPr>
            <w:r w:rsidRPr="002B6668">
              <w:rPr>
                <w:rFonts w:cs="Arial"/>
                <w:sz w:val="22"/>
                <w:szCs w:val="22"/>
              </w:rPr>
              <w:t>BSBWOR202A: Organise and complete work activities</w:t>
            </w:r>
          </w:p>
          <w:p w:rsidR="00A03AAE" w:rsidRPr="002B6668" w:rsidRDefault="005B774E" w:rsidP="005B774E">
            <w:pPr>
              <w:pStyle w:val="Header"/>
              <w:ind w:left="720"/>
              <w:rPr>
                <w:rFonts w:cs="Arial"/>
                <w:sz w:val="22"/>
                <w:szCs w:val="22"/>
              </w:rPr>
            </w:pPr>
            <w:r w:rsidRPr="002B6668">
              <w:rPr>
                <w:rFonts w:cs="Arial"/>
                <w:sz w:val="22"/>
                <w:szCs w:val="22"/>
              </w:rPr>
              <w:t xml:space="preserve"> BSBITU202A; Create and Use spreadsheets.</w:t>
            </w:r>
          </w:p>
          <w:p w:rsidR="005B774E" w:rsidRPr="002B6668" w:rsidRDefault="005B774E" w:rsidP="005B774E">
            <w:pPr>
              <w:pStyle w:val="Header"/>
              <w:rPr>
                <w:rFonts w:cs="Arial"/>
                <w:sz w:val="22"/>
                <w:szCs w:val="22"/>
              </w:rPr>
            </w:pPr>
            <w:r w:rsidRPr="002B6668">
              <w:rPr>
                <w:rFonts w:cs="Arial"/>
                <w:sz w:val="22"/>
                <w:szCs w:val="22"/>
              </w:rPr>
              <w:t>This activity provides evidence towards:</w:t>
            </w:r>
          </w:p>
          <w:p w:rsidR="005B774E" w:rsidRPr="002B6668" w:rsidRDefault="005B774E" w:rsidP="005B774E">
            <w:pPr>
              <w:pStyle w:val="Header"/>
              <w:rPr>
                <w:rFonts w:cs="Arial"/>
                <w:sz w:val="22"/>
                <w:szCs w:val="22"/>
              </w:rPr>
            </w:pPr>
            <w:r w:rsidRPr="002B6668">
              <w:rPr>
                <w:rFonts w:cs="Arial"/>
                <w:sz w:val="22"/>
                <w:szCs w:val="22"/>
              </w:rPr>
              <w:t xml:space="preserve">             BSBITU102A Develop keyboard skills</w:t>
            </w:r>
          </w:p>
          <w:p w:rsidR="005B774E" w:rsidRPr="002B6668" w:rsidRDefault="005B774E" w:rsidP="005B774E">
            <w:pPr>
              <w:pStyle w:val="Header"/>
              <w:rPr>
                <w:rFonts w:cs="Arial"/>
                <w:sz w:val="22"/>
                <w:szCs w:val="22"/>
              </w:rPr>
            </w:pPr>
          </w:p>
        </w:tc>
      </w:tr>
      <w:tr w:rsidR="00EE6C2A" w:rsidRPr="002B6668" w:rsidTr="00ED3E79">
        <w:trPr>
          <w:gridBefore w:val="1"/>
          <w:wBefore w:w="5" w:type="pct"/>
          <w:trHeight w:val="448"/>
        </w:trPr>
        <w:tc>
          <w:tcPr>
            <w:tcW w:w="4995" w:type="pct"/>
            <w:vAlign w:val="center"/>
          </w:tcPr>
          <w:p w:rsidR="00EE6C2A" w:rsidRPr="002B6668" w:rsidRDefault="00327B4C" w:rsidP="00ED3E79">
            <w:pPr>
              <w:rPr>
                <w:rFonts w:ascii="Arial" w:hAnsi="Arial" w:cs="Arial"/>
                <w:b/>
                <w:sz w:val="22"/>
                <w:szCs w:val="22"/>
                <w:lang w:val="en-US"/>
              </w:rPr>
            </w:pPr>
            <w:r w:rsidRPr="002B6668">
              <w:rPr>
                <w:rFonts w:ascii="Arial" w:hAnsi="Arial" w:cs="Arial"/>
                <w:b/>
                <w:sz w:val="22"/>
                <w:szCs w:val="22"/>
                <w:lang w:val="en-US"/>
              </w:rPr>
              <w:t xml:space="preserve"> Due Date</w:t>
            </w:r>
            <w:r w:rsidR="003F4D6F" w:rsidRPr="002B6668">
              <w:rPr>
                <w:rFonts w:ascii="Arial" w:hAnsi="Arial" w:cs="Arial"/>
                <w:b/>
                <w:sz w:val="22"/>
                <w:szCs w:val="22"/>
                <w:lang w:val="en-US"/>
              </w:rPr>
              <w:t>:</w:t>
            </w:r>
            <w:r w:rsidRPr="002B6668">
              <w:rPr>
                <w:rFonts w:ascii="Arial" w:hAnsi="Arial" w:cs="Arial"/>
                <w:b/>
                <w:sz w:val="22"/>
                <w:szCs w:val="22"/>
                <w:lang w:val="en-US"/>
              </w:rPr>
              <w:t xml:space="preserve">                                                    Date </w:t>
            </w:r>
            <w:r w:rsidR="003F4D6F" w:rsidRPr="002B6668">
              <w:rPr>
                <w:rFonts w:ascii="Arial" w:hAnsi="Arial" w:cs="Arial"/>
                <w:b/>
                <w:sz w:val="22"/>
                <w:szCs w:val="22"/>
                <w:lang w:val="en-US"/>
              </w:rPr>
              <w:t xml:space="preserve"> </w:t>
            </w:r>
            <w:r w:rsidRPr="002B6668">
              <w:rPr>
                <w:rFonts w:ascii="Arial" w:hAnsi="Arial" w:cs="Arial"/>
                <w:b/>
                <w:sz w:val="22"/>
                <w:szCs w:val="22"/>
                <w:lang w:val="en-US"/>
              </w:rPr>
              <w:t>Received</w:t>
            </w:r>
            <w:r w:rsidR="003F4D6F" w:rsidRPr="002B6668">
              <w:rPr>
                <w:rFonts w:ascii="Arial" w:hAnsi="Arial" w:cs="Arial"/>
                <w:b/>
                <w:sz w:val="22"/>
                <w:szCs w:val="22"/>
                <w:lang w:val="en-US"/>
              </w:rPr>
              <w:t>:</w:t>
            </w:r>
            <w:r w:rsidRPr="002B6668">
              <w:rPr>
                <w:rFonts w:ascii="Arial" w:hAnsi="Arial" w:cs="Arial"/>
                <w:b/>
                <w:sz w:val="22"/>
                <w:szCs w:val="22"/>
                <w:lang w:val="en-US"/>
              </w:rPr>
              <w:t xml:space="preserve">                                  </w:t>
            </w:r>
          </w:p>
        </w:tc>
      </w:tr>
    </w:tbl>
    <w:p w:rsidR="00EE6C2A" w:rsidRPr="002B6668" w:rsidRDefault="00EE6C2A" w:rsidP="00EE6C2A">
      <w:pPr>
        <w:rPr>
          <w:rFonts w:ascii="Arial" w:hAnsi="Arial" w:cs="Arial"/>
          <w:sz w:val="22"/>
          <w:szCs w:val="22"/>
        </w:rPr>
      </w:pPr>
    </w:p>
    <w:p w:rsidR="00EE6C2A" w:rsidRPr="002B6668" w:rsidRDefault="00EE6C2A" w:rsidP="00EE6C2A">
      <w:pPr>
        <w:rPr>
          <w:rFonts w:ascii="Arial" w:hAnsi="Arial" w:cs="Arial"/>
          <w:b/>
          <w:sz w:val="22"/>
          <w:szCs w:val="22"/>
        </w:rPr>
      </w:pPr>
      <w:r w:rsidRPr="002B6668">
        <w:rPr>
          <w:rFonts w:ascii="Arial" w:hAnsi="Arial" w:cs="Arial"/>
          <w:b/>
          <w:sz w:val="22"/>
          <w:szCs w:val="22"/>
        </w:rPr>
        <w:t>Overall Result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2"/>
        <w:gridCol w:w="3493"/>
        <w:gridCol w:w="2920"/>
      </w:tblGrid>
      <w:tr w:rsidR="00AB6E5C" w:rsidRPr="002B6668" w:rsidTr="0094203B">
        <w:trPr>
          <w:trHeight w:val="736"/>
        </w:trPr>
        <w:tc>
          <w:tcPr>
            <w:tcW w:w="1532"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Unit Code</w:t>
            </w:r>
          </w:p>
        </w:tc>
        <w:tc>
          <w:tcPr>
            <w:tcW w:w="1889"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Elements of Competency</w:t>
            </w:r>
          </w:p>
          <w:p w:rsidR="00EE6C2A" w:rsidRPr="002B6668" w:rsidRDefault="00EE6C2A" w:rsidP="0094203B">
            <w:pPr>
              <w:jc w:val="center"/>
              <w:rPr>
                <w:rFonts w:ascii="Arial" w:hAnsi="Arial" w:cs="Arial"/>
                <w:b/>
                <w:sz w:val="22"/>
                <w:szCs w:val="22"/>
                <w:lang w:val="en-US"/>
              </w:rPr>
            </w:pPr>
          </w:p>
        </w:tc>
        <w:tc>
          <w:tcPr>
            <w:tcW w:w="1579" w:type="pct"/>
          </w:tcPr>
          <w:p w:rsidR="00EE6C2A" w:rsidRPr="002B6668" w:rsidRDefault="00EE6C2A" w:rsidP="0094203B">
            <w:pPr>
              <w:ind w:left="251" w:hanging="251"/>
              <w:rPr>
                <w:rFonts w:ascii="Arial" w:hAnsi="Arial" w:cs="Arial"/>
                <w:b/>
                <w:sz w:val="22"/>
                <w:szCs w:val="22"/>
              </w:rPr>
            </w:pPr>
            <w:r w:rsidRPr="002B6668">
              <w:rPr>
                <w:rFonts w:ascii="Arial" w:hAnsi="Arial" w:cs="Arial"/>
                <w:b/>
                <w:sz w:val="22"/>
                <w:szCs w:val="22"/>
              </w:rPr>
              <w:t>Competent/Not Yet Competent</w:t>
            </w:r>
          </w:p>
        </w:tc>
      </w:tr>
      <w:tr w:rsidR="00AB6E5C" w:rsidRPr="002B6668" w:rsidTr="0094203B">
        <w:trPr>
          <w:trHeight w:val="510"/>
        </w:trPr>
        <w:tc>
          <w:tcPr>
            <w:tcW w:w="1532" w:type="pct"/>
          </w:tcPr>
          <w:p w:rsidR="00EE6C2A" w:rsidRPr="002B6668" w:rsidRDefault="005B774E" w:rsidP="002B6668">
            <w:pPr>
              <w:pStyle w:val="Header"/>
              <w:rPr>
                <w:rFonts w:cs="Arial"/>
                <w:b/>
                <w:sz w:val="22"/>
                <w:szCs w:val="22"/>
              </w:rPr>
            </w:pPr>
            <w:r w:rsidRPr="002B6668">
              <w:rPr>
                <w:rFonts w:cs="Arial"/>
                <w:sz w:val="22"/>
                <w:szCs w:val="22"/>
              </w:rPr>
              <w:t>BSBWOR202A: Organise and complete work activities</w:t>
            </w:r>
          </w:p>
        </w:tc>
        <w:tc>
          <w:tcPr>
            <w:tcW w:w="1889" w:type="pct"/>
          </w:tcPr>
          <w:p w:rsidR="00EE6C2A" w:rsidRPr="002B6668" w:rsidRDefault="00FE71B3" w:rsidP="0094203B">
            <w:pPr>
              <w:tabs>
                <w:tab w:val="left" w:pos="1620"/>
              </w:tabs>
              <w:spacing w:before="20"/>
              <w:rPr>
                <w:rFonts w:ascii="Arial" w:hAnsi="Arial" w:cs="Arial"/>
                <w:sz w:val="22"/>
                <w:szCs w:val="22"/>
              </w:rPr>
            </w:pPr>
            <w:r w:rsidRPr="002B6668">
              <w:rPr>
                <w:rFonts w:ascii="Arial" w:hAnsi="Arial" w:cs="Arial"/>
                <w:color w:val="000000"/>
                <w:sz w:val="22"/>
                <w:szCs w:val="22"/>
              </w:rPr>
              <w:t>Organise work schedule</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2B6668" w:rsidP="005B774E">
            <w:pPr>
              <w:tabs>
                <w:tab w:val="num" w:pos="432"/>
              </w:tabs>
              <w:spacing w:before="60" w:after="60"/>
              <w:rPr>
                <w:rFonts w:ascii="Arial" w:hAnsi="Arial" w:cs="Arial"/>
                <w:sz w:val="22"/>
                <w:szCs w:val="22"/>
              </w:rPr>
            </w:pPr>
            <w:r w:rsidRPr="002B6668">
              <w:rPr>
                <w:rFonts w:ascii="Arial" w:hAnsi="Arial" w:cs="Arial"/>
                <w:sz w:val="22"/>
                <w:szCs w:val="22"/>
              </w:rPr>
              <w:t>Complete work tasks</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2B6668" w:rsidP="005B774E">
            <w:pPr>
              <w:pStyle w:val="Column1"/>
              <w:numPr>
                <w:ilvl w:val="0"/>
                <w:numId w:val="0"/>
              </w:numPr>
              <w:ind w:left="360" w:hanging="360"/>
              <w:rPr>
                <w:sz w:val="22"/>
                <w:szCs w:val="22"/>
              </w:rPr>
            </w:pPr>
            <w:r w:rsidRPr="002B6668">
              <w:rPr>
                <w:sz w:val="22"/>
                <w:szCs w:val="22"/>
              </w:rPr>
              <w:t>Review work performance</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5B774E" w:rsidP="0094203B">
            <w:pPr>
              <w:spacing w:before="20"/>
              <w:rPr>
                <w:rFonts w:ascii="Arial" w:hAnsi="Arial" w:cs="Arial"/>
                <w:sz w:val="22"/>
                <w:szCs w:val="22"/>
                <w:lang w:val="en-US"/>
              </w:rPr>
            </w:pPr>
            <w:r w:rsidRPr="002B6668">
              <w:rPr>
                <w:rFonts w:ascii="Arial" w:hAnsi="Arial" w:cs="Arial"/>
                <w:sz w:val="22"/>
                <w:szCs w:val="22"/>
              </w:rPr>
              <w:t>BSBITU202A; Create and Use spreadsheets</w:t>
            </w:r>
          </w:p>
        </w:tc>
        <w:tc>
          <w:tcPr>
            <w:tcW w:w="1889" w:type="pct"/>
          </w:tcPr>
          <w:p w:rsidR="00EE6C2A"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Select and prepare resources</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Create simple spreadsheets</w:t>
            </w:r>
          </w:p>
        </w:tc>
        <w:tc>
          <w:tcPr>
            <w:tcW w:w="1579" w:type="pct"/>
          </w:tcPr>
          <w:p w:rsidR="00BF3B68" w:rsidRPr="002B6668" w:rsidRDefault="00BF3B68"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Produce simple charts</w:t>
            </w:r>
          </w:p>
        </w:tc>
        <w:tc>
          <w:tcPr>
            <w:tcW w:w="1579" w:type="pct"/>
          </w:tcPr>
          <w:p w:rsidR="00BF3B68" w:rsidRPr="002B6668" w:rsidRDefault="00BF3B68"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Finalise spreadsheets.</w:t>
            </w:r>
          </w:p>
        </w:tc>
        <w:tc>
          <w:tcPr>
            <w:tcW w:w="1579" w:type="pct"/>
          </w:tcPr>
          <w:p w:rsidR="00BF3B68" w:rsidRPr="002B6668" w:rsidRDefault="00BF3B68" w:rsidP="0094203B">
            <w:pPr>
              <w:tabs>
                <w:tab w:val="left" w:pos="1620"/>
              </w:tabs>
              <w:rPr>
                <w:rFonts w:ascii="Arial" w:hAnsi="Arial" w:cs="Arial"/>
                <w:sz w:val="22"/>
                <w:szCs w:val="22"/>
              </w:rPr>
            </w:pPr>
          </w:p>
        </w:tc>
      </w:tr>
    </w:tbl>
    <w:p w:rsidR="00EE6C2A" w:rsidRPr="002B6668" w:rsidRDefault="00EE6C2A" w:rsidP="00EE6C2A">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2B6668" w:rsidTr="00ED3E79">
        <w:trPr>
          <w:trHeight w:val="1741"/>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Assessor / Teacher Comment:</w:t>
            </w: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Signature</w:t>
            </w:r>
            <w:proofErr w:type="gramStart"/>
            <w:r w:rsidRPr="002B6668">
              <w:rPr>
                <w:rFonts w:ascii="Arial" w:hAnsi="Arial" w:cs="Arial"/>
                <w:b/>
                <w:sz w:val="22"/>
                <w:szCs w:val="22"/>
                <w:lang w:val="en-US"/>
              </w:rPr>
              <w:t xml:space="preserve">: </w:t>
            </w:r>
            <w:r w:rsidRPr="002B6668">
              <w:rPr>
                <w:rFonts w:ascii="Arial" w:hAnsi="Arial" w:cs="Arial"/>
                <w:sz w:val="22"/>
                <w:szCs w:val="22"/>
                <w:lang w:val="en-US"/>
              </w:rPr>
              <w:t xml:space="preserve">     ………………………………………………………………………..</w:t>
            </w:r>
            <w:proofErr w:type="gramEnd"/>
            <w:r w:rsidRPr="002B6668">
              <w:rPr>
                <w:rFonts w:ascii="Arial" w:hAnsi="Arial" w:cs="Arial"/>
                <w:sz w:val="22"/>
                <w:szCs w:val="22"/>
                <w:lang w:val="en-US"/>
              </w:rPr>
              <w:t xml:space="preserve">  </w:t>
            </w:r>
            <w:r w:rsidRPr="002B6668">
              <w:rPr>
                <w:rFonts w:ascii="Arial" w:hAnsi="Arial" w:cs="Arial"/>
                <w:b/>
                <w:sz w:val="22"/>
                <w:szCs w:val="22"/>
                <w:lang w:val="en-US"/>
              </w:rPr>
              <w:t>Date</w:t>
            </w:r>
            <w:proofErr w:type="gramStart"/>
            <w:r w:rsidRPr="002B6668">
              <w:rPr>
                <w:rFonts w:ascii="Arial" w:hAnsi="Arial" w:cs="Arial"/>
                <w:sz w:val="22"/>
                <w:szCs w:val="22"/>
                <w:lang w:val="en-US"/>
              </w:rPr>
              <w:t>:    .</w:t>
            </w:r>
            <w:proofErr w:type="gramEnd"/>
          </w:p>
          <w:p w:rsidR="00EE6C2A" w:rsidRPr="002B6668" w:rsidRDefault="00EE6C2A" w:rsidP="00ED3E79">
            <w:pPr>
              <w:rPr>
                <w:rFonts w:ascii="Arial" w:hAnsi="Arial" w:cs="Arial"/>
                <w:sz w:val="22"/>
                <w:szCs w:val="22"/>
                <w:lang w:val="en-US"/>
              </w:rPr>
            </w:pPr>
          </w:p>
        </w:tc>
      </w:tr>
      <w:tr w:rsidR="00EE6C2A" w:rsidRPr="002B6668" w:rsidTr="00ED3E79">
        <w:trPr>
          <w:trHeight w:val="1247"/>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Student Comment:</w:t>
            </w: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Signature</w:t>
            </w:r>
            <w:proofErr w:type="gramStart"/>
            <w:r w:rsidRPr="002B6668">
              <w:rPr>
                <w:rFonts w:ascii="Arial" w:hAnsi="Arial" w:cs="Arial"/>
                <w:b/>
                <w:sz w:val="22"/>
                <w:szCs w:val="22"/>
                <w:lang w:val="en-US"/>
              </w:rPr>
              <w:t xml:space="preserve">: </w:t>
            </w:r>
            <w:r w:rsidRPr="002B6668">
              <w:rPr>
                <w:rFonts w:ascii="Arial" w:hAnsi="Arial" w:cs="Arial"/>
                <w:sz w:val="22"/>
                <w:szCs w:val="22"/>
                <w:lang w:val="en-US"/>
              </w:rPr>
              <w:t xml:space="preserve">     ………………………………………………………………………..</w:t>
            </w:r>
            <w:proofErr w:type="gramEnd"/>
            <w:r w:rsidRPr="002B6668">
              <w:rPr>
                <w:rFonts w:ascii="Arial" w:hAnsi="Arial" w:cs="Arial"/>
                <w:sz w:val="22"/>
                <w:szCs w:val="22"/>
                <w:lang w:val="en-US"/>
              </w:rPr>
              <w:t xml:space="preserve">  </w:t>
            </w:r>
            <w:r w:rsidRPr="002B6668">
              <w:rPr>
                <w:rFonts w:ascii="Arial" w:hAnsi="Arial" w:cs="Arial"/>
                <w:b/>
                <w:sz w:val="22"/>
                <w:szCs w:val="22"/>
                <w:lang w:val="en-US"/>
              </w:rPr>
              <w:t>Date</w:t>
            </w:r>
            <w:r w:rsidRPr="002B6668">
              <w:rPr>
                <w:rFonts w:ascii="Arial" w:hAnsi="Arial" w:cs="Arial"/>
                <w:sz w:val="22"/>
                <w:szCs w:val="22"/>
                <w:lang w:val="en-US"/>
              </w:rPr>
              <w:t xml:space="preserve">:    </w:t>
            </w:r>
          </w:p>
          <w:p w:rsidR="00EE6C2A" w:rsidRPr="002B6668" w:rsidRDefault="00EE6C2A" w:rsidP="00ED3E79">
            <w:pPr>
              <w:rPr>
                <w:rFonts w:ascii="Arial" w:hAnsi="Arial" w:cs="Arial"/>
                <w:sz w:val="22"/>
                <w:szCs w:val="22"/>
                <w:lang w:val="en-US"/>
              </w:rPr>
            </w:pPr>
          </w:p>
        </w:tc>
      </w:tr>
    </w:tbl>
    <w:p w:rsidR="00EE6C2A" w:rsidRPr="00C91515" w:rsidRDefault="00EE6C2A" w:rsidP="00C91515">
      <w:pPr>
        <w:rPr>
          <w:rFonts w:ascii="Arial" w:hAnsi="Arial" w:cs="Arial"/>
          <w:sz w:val="22"/>
          <w:szCs w:val="22"/>
          <w:lang w:val="en-US"/>
        </w:rPr>
      </w:pPr>
    </w:p>
    <w:sectPr w:rsidR="00EE6C2A" w:rsidRPr="00C91515" w:rsidSect="003C74E7">
      <w:footerReference w:type="default" r:id="rId15"/>
      <w:pgSz w:w="11909" w:h="16834" w:code="9"/>
      <w:pgMar w:top="851" w:right="1440" w:bottom="851"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668" w:rsidRDefault="002B6668">
      <w:r>
        <w:separator/>
      </w:r>
    </w:p>
  </w:endnote>
  <w:endnote w:type="continuationSeparator" w:id="0">
    <w:p w:rsidR="002B6668" w:rsidRDefault="002B66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668" w:rsidRDefault="002B6668" w:rsidP="0094203B">
    <w:pPr>
      <w:pStyle w:val="Footer"/>
      <w:pBdr>
        <w:top w:val="thinThickSmallGap" w:sz="24" w:space="1" w:color="622423"/>
      </w:pBdr>
      <w:tabs>
        <w:tab w:val="clear" w:pos="4153"/>
        <w:tab w:val="clear" w:pos="8306"/>
        <w:tab w:val="right" w:pos="9029"/>
      </w:tabs>
      <w:rPr>
        <w:rFonts w:ascii="Cambria" w:hAnsi="Cambria"/>
      </w:rPr>
    </w:pPr>
    <w:r w:rsidRPr="0094203B">
      <w:rPr>
        <w:rFonts w:ascii="Arial" w:hAnsi="Arial" w:cs="Arial"/>
        <w:sz w:val="20"/>
        <w:szCs w:val="20"/>
      </w:rPr>
      <w:t>RTO 90221</w:t>
    </w:r>
    <w:r>
      <w:rPr>
        <w:rFonts w:ascii="Arial" w:hAnsi="Arial" w:cs="Arial"/>
        <w:sz w:val="20"/>
        <w:szCs w:val="20"/>
      </w:rPr>
      <w:t xml:space="preserve">: </w:t>
    </w:r>
    <w:r w:rsidRPr="0094203B">
      <w:rPr>
        <w:rFonts w:ascii="Arial" w:hAnsi="Arial" w:cs="Arial"/>
        <w:sz w:val="20"/>
        <w:szCs w:val="20"/>
      </w:rPr>
      <w:t xml:space="preserve">BSB07: Theme </w:t>
    </w:r>
    <w:r>
      <w:rPr>
        <w:rFonts w:ascii="Arial" w:hAnsi="Arial" w:cs="Arial"/>
        <w:sz w:val="20"/>
        <w:szCs w:val="20"/>
      </w:rPr>
      <w:t>5</w:t>
    </w:r>
    <w:r w:rsidRPr="0094203B">
      <w:rPr>
        <w:rFonts w:ascii="Arial" w:hAnsi="Arial" w:cs="Arial"/>
        <w:sz w:val="20"/>
        <w:szCs w:val="20"/>
      </w:rPr>
      <w:t xml:space="preserve"> Package; </w:t>
    </w:r>
    <w:r>
      <w:rPr>
        <w:rFonts w:ascii="Arial" w:hAnsi="Arial" w:cs="Arial"/>
        <w:sz w:val="20"/>
        <w:szCs w:val="20"/>
      </w:rPr>
      <w:t>version 1</w:t>
    </w:r>
    <w:r w:rsidRPr="0094203B">
      <w:rPr>
        <w:rFonts w:ascii="Arial" w:hAnsi="Arial" w:cs="Arial"/>
        <w:sz w:val="20"/>
        <w:szCs w:val="20"/>
      </w:rPr>
      <w:tab/>
      <w:t>Page</w:t>
    </w:r>
    <w:r>
      <w:rPr>
        <w:rFonts w:ascii="Cambria" w:hAnsi="Cambria"/>
      </w:rPr>
      <w:t xml:space="preserve"> </w:t>
    </w:r>
    <w:fldSimple w:instr=" PAGE   \* MERGEFORMAT ">
      <w:r w:rsidR="00B26D24" w:rsidRPr="00B26D24">
        <w:rPr>
          <w:rFonts w:ascii="Cambria" w:hAnsi="Cambria"/>
          <w:noProof/>
        </w:rPr>
        <w:t>1</w:t>
      </w:r>
    </w:fldSimple>
  </w:p>
  <w:p w:rsidR="002B6668" w:rsidRDefault="002B66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668" w:rsidRDefault="002B6668">
      <w:r>
        <w:separator/>
      </w:r>
    </w:p>
  </w:footnote>
  <w:footnote w:type="continuationSeparator" w:id="0">
    <w:p w:rsidR="002B6668" w:rsidRDefault="002B66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1.25pt" o:bullet="t">
        <v:imagedata r:id="rId1" o:title="mso3C"/>
      </v:shape>
    </w:pict>
  </w:numPicBullet>
  <w:abstractNum w:abstractNumId="0">
    <w:nsid w:val="00834C2F"/>
    <w:multiLevelType w:val="hybridMultilevel"/>
    <w:tmpl w:val="D5C2F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7B29FE"/>
    <w:multiLevelType w:val="hybridMultilevel"/>
    <w:tmpl w:val="9A309134"/>
    <w:lvl w:ilvl="0" w:tplc="E416B090">
      <w:start w:val="1"/>
      <w:numFmt w:val="decimal"/>
      <w:pStyle w:val="Column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19955DB"/>
    <w:multiLevelType w:val="hybridMultilevel"/>
    <w:tmpl w:val="FC027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063386"/>
    <w:multiLevelType w:val="hybridMultilevel"/>
    <w:tmpl w:val="D2580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F2A55CE"/>
    <w:multiLevelType w:val="hybridMultilevel"/>
    <w:tmpl w:val="4B906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05D3A95"/>
    <w:multiLevelType w:val="hybridMultilevel"/>
    <w:tmpl w:val="6D16556E"/>
    <w:lvl w:ilvl="0" w:tplc="E388711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3D143E4"/>
    <w:multiLevelType w:val="hybridMultilevel"/>
    <w:tmpl w:val="64FA4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6610B79"/>
    <w:multiLevelType w:val="hybridMultilevel"/>
    <w:tmpl w:val="B7D02E0C"/>
    <w:lvl w:ilvl="0" w:tplc="F2B48B08">
      <w:start w:val="1"/>
      <w:numFmt w:val="bullet"/>
      <w:pStyle w:val="MajorTableLa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701A21"/>
    <w:multiLevelType w:val="hybridMultilevel"/>
    <w:tmpl w:val="68C254DC"/>
    <w:lvl w:ilvl="0" w:tplc="2A6CB9E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91F1CE6"/>
    <w:multiLevelType w:val="hybridMultilevel"/>
    <w:tmpl w:val="139A68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E3B1C98"/>
    <w:multiLevelType w:val="hybridMultilevel"/>
    <w:tmpl w:val="444435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479B5B10"/>
    <w:multiLevelType w:val="hybridMultilevel"/>
    <w:tmpl w:val="9D0A3496"/>
    <w:lvl w:ilvl="0" w:tplc="5D529C18">
      <w:start w:val="1"/>
      <w:numFmt w:val="bullet"/>
      <w:pStyle w:val="MajorL2BulletLis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3">
    <w:nsid w:val="4A293A8E"/>
    <w:multiLevelType w:val="hybridMultilevel"/>
    <w:tmpl w:val="2B8C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CE16A61"/>
    <w:multiLevelType w:val="multilevel"/>
    <w:tmpl w:val="D2C2E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07129BE"/>
    <w:multiLevelType w:val="hybridMultilevel"/>
    <w:tmpl w:val="43465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53C6986"/>
    <w:multiLevelType w:val="hybridMultilevel"/>
    <w:tmpl w:val="D2280A54"/>
    <w:lvl w:ilvl="0" w:tplc="2D767ACA">
      <w:start w:val="1"/>
      <w:numFmt w:val="bullet"/>
      <w:lvlText w:val=""/>
      <w:lvlJc w:val="left"/>
      <w:pPr>
        <w:tabs>
          <w:tab w:val="num" w:pos="720"/>
        </w:tabs>
        <w:ind w:left="720" w:hanging="360"/>
      </w:pPr>
      <w:rPr>
        <w:rFonts w:ascii="Wingdings" w:eastAsia="Times New Roman" w:hAnsi="Wingdings"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BF0339A"/>
    <w:multiLevelType w:val="hybridMultilevel"/>
    <w:tmpl w:val="8E109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6F4E4A66"/>
    <w:multiLevelType w:val="hybridMultilevel"/>
    <w:tmpl w:val="BE847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741A5FBE"/>
    <w:multiLevelType w:val="hybridMultilevel"/>
    <w:tmpl w:val="27C89B0E"/>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8"/>
  </w:num>
  <w:num w:numId="2">
    <w:abstractNumId w:val="6"/>
  </w:num>
  <w:num w:numId="3">
    <w:abstractNumId w:val="16"/>
  </w:num>
  <w:num w:numId="4">
    <w:abstractNumId w:val="4"/>
  </w:num>
  <w:num w:numId="5">
    <w:abstractNumId w:val="17"/>
  </w:num>
  <w:num w:numId="6">
    <w:abstractNumId w:val="11"/>
  </w:num>
  <w:num w:numId="7">
    <w:abstractNumId w:val="0"/>
  </w:num>
  <w:num w:numId="8">
    <w:abstractNumId w:val="3"/>
  </w:num>
  <w:num w:numId="9">
    <w:abstractNumId w:val="15"/>
  </w:num>
  <w:num w:numId="10">
    <w:abstractNumId w:val="2"/>
  </w:num>
  <w:num w:numId="11">
    <w:abstractNumId w:val="13"/>
  </w:num>
  <w:num w:numId="12">
    <w:abstractNumId w:val="10"/>
  </w:num>
  <w:num w:numId="13">
    <w:abstractNumId w:val="19"/>
  </w:num>
  <w:num w:numId="14">
    <w:abstractNumId w:val="1"/>
  </w:num>
  <w:num w:numId="15">
    <w:abstractNumId w:val="12"/>
  </w:num>
  <w:num w:numId="16">
    <w:abstractNumId w:val="18"/>
  </w:num>
  <w:num w:numId="17">
    <w:abstractNumId w:val="7"/>
  </w:num>
  <w:num w:numId="18">
    <w:abstractNumId w:val="9"/>
  </w:num>
  <w:num w:numId="19">
    <w:abstractNumId w:val="14"/>
  </w:num>
  <w:num w:numId="20">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49"/>
  </w:hdrShapeDefaults>
  <w:footnotePr>
    <w:footnote w:id="-1"/>
    <w:footnote w:id="0"/>
  </w:footnotePr>
  <w:endnotePr>
    <w:endnote w:id="-1"/>
    <w:endnote w:id="0"/>
  </w:endnotePr>
  <w:compat/>
  <w:rsids>
    <w:rsidRoot w:val="00AF1723"/>
    <w:rsid w:val="000178E0"/>
    <w:rsid w:val="00020EBA"/>
    <w:rsid w:val="00044795"/>
    <w:rsid w:val="000761EC"/>
    <w:rsid w:val="000822DA"/>
    <w:rsid w:val="0009055A"/>
    <w:rsid w:val="000A5522"/>
    <w:rsid w:val="000B43F6"/>
    <w:rsid w:val="000B6D2D"/>
    <w:rsid w:val="000B70BD"/>
    <w:rsid w:val="000C1F31"/>
    <w:rsid w:val="000F528F"/>
    <w:rsid w:val="001147B9"/>
    <w:rsid w:val="00121C19"/>
    <w:rsid w:val="00123A51"/>
    <w:rsid w:val="001408DD"/>
    <w:rsid w:val="00147F41"/>
    <w:rsid w:val="001549D1"/>
    <w:rsid w:val="00176574"/>
    <w:rsid w:val="00193CF2"/>
    <w:rsid w:val="001A42DC"/>
    <w:rsid w:val="001A5B0F"/>
    <w:rsid w:val="001A6CD2"/>
    <w:rsid w:val="001B5A98"/>
    <w:rsid w:val="001C30D7"/>
    <w:rsid w:val="001E1059"/>
    <w:rsid w:val="001E1EBF"/>
    <w:rsid w:val="00211989"/>
    <w:rsid w:val="00212563"/>
    <w:rsid w:val="002150E5"/>
    <w:rsid w:val="0023069A"/>
    <w:rsid w:val="002331E1"/>
    <w:rsid w:val="0024002D"/>
    <w:rsid w:val="002675C4"/>
    <w:rsid w:val="00272661"/>
    <w:rsid w:val="00282295"/>
    <w:rsid w:val="00287320"/>
    <w:rsid w:val="002A7513"/>
    <w:rsid w:val="002B6668"/>
    <w:rsid w:val="002B7764"/>
    <w:rsid w:val="002C250A"/>
    <w:rsid w:val="002C78F3"/>
    <w:rsid w:val="002D513F"/>
    <w:rsid w:val="002E5AF0"/>
    <w:rsid w:val="002E7B48"/>
    <w:rsid w:val="002F6F13"/>
    <w:rsid w:val="0030158C"/>
    <w:rsid w:val="003023ED"/>
    <w:rsid w:val="00312E5A"/>
    <w:rsid w:val="00327B4C"/>
    <w:rsid w:val="00357C5D"/>
    <w:rsid w:val="00377E55"/>
    <w:rsid w:val="00380A65"/>
    <w:rsid w:val="003B23CE"/>
    <w:rsid w:val="003C74E7"/>
    <w:rsid w:val="003E0D2D"/>
    <w:rsid w:val="003E7083"/>
    <w:rsid w:val="003F4D6F"/>
    <w:rsid w:val="004026E3"/>
    <w:rsid w:val="00412E75"/>
    <w:rsid w:val="00424A74"/>
    <w:rsid w:val="00435114"/>
    <w:rsid w:val="00437414"/>
    <w:rsid w:val="00484025"/>
    <w:rsid w:val="00484C0A"/>
    <w:rsid w:val="004949A7"/>
    <w:rsid w:val="004A5204"/>
    <w:rsid w:val="004B6539"/>
    <w:rsid w:val="004E1FB0"/>
    <w:rsid w:val="004E2E22"/>
    <w:rsid w:val="004F02E8"/>
    <w:rsid w:val="00504016"/>
    <w:rsid w:val="00533933"/>
    <w:rsid w:val="00537AB5"/>
    <w:rsid w:val="005430FA"/>
    <w:rsid w:val="00543391"/>
    <w:rsid w:val="00591BA9"/>
    <w:rsid w:val="00593C4F"/>
    <w:rsid w:val="005A49CE"/>
    <w:rsid w:val="005A723C"/>
    <w:rsid w:val="005B0958"/>
    <w:rsid w:val="005B4A1C"/>
    <w:rsid w:val="005B774E"/>
    <w:rsid w:val="005C365B"/>
    <w:rsid w:val="005E2504"/>
    <w:rsid w:val="005F4692"/>
    <w:rsid w:val="006052CE"/>
    <w:rsid w:val="00612092"/>
    <w:rsid w:val="006875BA"/>
    <w:rsid w:val="006B438A"/>
    <w:rsid w:val="006E113A"/>
    <w:rsid w:val="006E3A67"/>
    <w:rsid w:val="006E3CF1"/>
    <w:rsid w:val="006F4DD0"/>
    <w:rsid w:val="00700A15"/>
    <w:rsid w:val="00705DA9"/>
    <w:rsid w:val="007303C1"/>
    <w:rsid w:val="00736E2C"/>
    <w:rsid w:val="00745B9D"/>
    <w:rsid w:val="00747AFC"/>
    <w:rsid w:val="007A1924"/>
    <w:rsid w:val="007A790C"/>
    <w:rsid w:val="007E013D"/>
    <w:rsid w:val="007E3CE8"/>
    <w:rsid w:val="007E529F"/>
    <w:rsid w:val="007F461D"/>
    <w:rsid w:val="00813121"/>
    <w:rsid w:val="0083617F"/>
    <w:rsid w:val="0085551A"/>
    <w:rsid w:val="00894887"/>
    <w:rsid w:val="008A036A"/>
    <w:rsid w:val="008A2763"/>
    <w:rsid w:val="008B3E88"/>
    <w:rsid w:val="008B664C"/>
    <w:rsid w:val="008C410E"/>
    <w:rsid w:val="008D17AA"/>
    <w:rsid w:val="008D50A0"/>
    <w:rsid w:val="008E3A8F"/>
    <w:rsid w:val="008F2936"/>
    <w:rsid w:val="00912302"/>
    <w:rsid w:val="0094203B"/>
    <w:rsid w:val="009631C2"/>
    <w:rsid w:val="0096764F"/>
    <w:rsid w:val="00970ADD"/>
    <w:rsid w:val="009A1574"/>
    <w:rsid w:val="009A3A90"/>
    <w:rsid w:val="009F42EA"/>
    <w:rsid w:val="00A02D72"/>
    <w:rsid w:val="00A03AAE"/>
    <w:rsid w:val="00A128B0"/>
    <w:rsid w:val="00A15046"/>
    <w:rsid w:val="00A82426"/>
    <w:rsid w:val="00A86466"/>
    <w:rsid w:val="00AA2C3A"/>
    <w:rsid w:val="00AB6E5C"/>
    <w:rsid w:val="00AF1723"/>
    <w:rsid w:val="00B0676D"/>
    <w:rsid w:val="00B24974"/>
    <w:rsid w:val="00B26D24"/>
    <w:rsid w:val="00B31CDF"/>
    <w:rsid w:val="00B43E5C"/>
    <w:rsid w:val="00B76119"/>
    <w:rsid w:val="00B85EA1"/>
    <w:rsid w:val="00B94399"/>
    <w:rsid w:val="00B97682"/>
    <w:rsid w:val="00BA4420"/>
    <w:rsid w:val="00BD2F3F"/>
    <w:rsid w:val="00BD4579"/>
    <w:rsid w:val="00BE41A3"/>
    <w:rsid w:val="00BE4A4D"/>
    <w:rsid w:val="00BE6A6F"/>
    <w:rsid w:val="00BF1B3C"/>
    <w:rsid w:val="00BF3B68"/>
    <w:rsid w:val="00C20033"/>
    <w:rsid w:val="00C34168"/>
    <w:rsid w:val="00C3472B"/>
    <w:rsid w:val="00C51B4D"/>
    <w:rsid w:val="00C6000B"/>
    <w:rsid w:val="00C617EA"/>
    <w:rsid w:val="00C64C32"/>
    <w:rsid w:val="00C91515"/>
    <w:rsid w:val="00C91837"/>
    <w:rsid w:val="00C96B6E"/>
    <w:rsid w:val="00C9703F"/>
    <w:rsid w:val="00CB445C"/>
    <w:rsid w:val="00CF0AF4"/>
    <w:rsid w:val="00D2434A"/>
    <w:rsid w:val="00D27E81"/>
    <w:rsid w:val="00D7144B"/>
    <w:rsid w:val="00D81DF1"/>
    <w:rsid w:val="00D85BED"/>
    <w:rsid w:val="00D877F1"/>
    <w:rsid w:val="00D91946"/>
    <w:rsid w:val="00D972BD"/>
    <w:rsid w:val="00DA7759"/>
    <w:rsid w:val="00E30CA4"/>
    <w:rsid w:val="00E5523B"/>
    <w:rsid w:val="00E72532"/>
    <w:rsid w:val="00E90221"/>
    <w:rsid w:val="00ED0EFF"/>
    <w:rsid w:val="00ED3E79"/>
    <w:rsid w:val="00EE1C3F"/>
    <w:rsid w:val="00EE6C2A"/>
    <w:rsid w:val="00EF1B13"/>
    <w:rsid w:val="00F31E67"/>
    <w:rsid w:val="00F7592B"/>
    <w:rsid w:val="00F8478D"/>
    <w:rsid w:val="00F95CF5"/>
    <w:rsid w:val="00FA11E5"/>
    <w:rsid w:val="00FA4D06"/>
    <w:rsid w:val="00FB3E77"/>
    <w:rsid w:val="00FE1C7A"/>
    <w:rsid w:val="00FE71B3"/>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link w:val="FooterChar"/>
    <w:uiPriority w:val="99"/>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BD4579"/>
    <w:pPr>
      <w:widowControl w:val="0"/>
      <w:numPr>
        <w:numId w:val="14"/>
      </w:numPr>
      <w:spacing w:before="120"/>
    </w:pPr>
    <w:rPr>
      <w:rFonts w:ascii="Arial" w:hAnsi="Arial" w:cs="Arial"/>
      <w:sz w:val="20"/>
      <w:szCs w:val="20"/>
    </w:rPr>
  </w:style>
  <w:style w:type="paragraph" w:customStyle="1" w:styleId="Column2">
    <w:name w:val="Column 2"/>
    <w:basedOn w:val="Normal"/>
    <w:autoRedefine/>
    <w:rsid w:val="002D513F"/>
    <w:pPr>
      <w:numPr>
        <w:ilvl w:val="1"/>
        <w:numId w:val="2"/>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8A036A"/>
    <w:pPr>
      <w:spacing w:after="120"/>
      <w:jc w:val="center"/>
    </w:pPr>
    <w:rPr>
      <w:rFonts w:ascii="Arial" w:hAnsi="Arial"/>
      <w:b/>
      <w:sz w:val="28"/>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alloonText">
    <w:name w:val="Balloon Text"/>
    <w:basedOn w:val="Normal"/>
    <w:link w:val="BalloonTextChar"/>
    <w:rsid w:val="000822DA"/>
    <w:rPr>
      <w:rFonts w:ascii="Tahoma" w:hAnsi="Tahoma" w:cs="Tahoma"/>
      <w:sz w:val="16"/>
      <w:szCs w:val="16"/>
    </w:rPr>
  </w:style>
  <w:style w:type="character" w:customStyle="1" w:styleId="BalloonTextChar">
    <w:name w:val="Balloon Text Char"/>
    <w:basedOn w:val="DefaultParagraphFont"/>
    <w:link w:val="BalloonText"/>
    <w:rsid w:val="000822DA"/>
    <w:rPr>
      <w:rFonts w:ascii="Tahoma" w:hAnsi="Tahoma" w:cs="Tahoma"/>
      <w:sz w:val="16"/>
      <w:szCs w:val="16"/>
      <w:lang w:val="en-GB" w:eastAsia="en-US"/>
    </w:rPr>
  </w:style>
  <w:style w:type="paragraph" w:styleId="ListParagraph">
    <w:name w:val="List Paragraph"/>
    <w:basedOn w:val="Normal"/>
    <w:uiPriority w:val="34"/>
    <w:qFormat/>
    <w:rsid w:val="00D972BD"/>
    <w:pPr>
      <w:ind w:left="720"/>
      <w:contextualSpacing/>
    </w:pPr>
  </w:style>
  <w:style w:type="character" w:customStyle="1" w:styleId="HeaderChar">
    <w:name w:val="Header Char"/>
    <w:basedOn w:val="DefaultParagraphFont"/>
    <w:link w:val="Header"/>
    <w:rsid w:val="001C30D7"/>
    <w:rPr>
      <w:rFonts w:ascii="Arial" w:hAnsi="Arial"/>
      <w:lang w:eastAsia="en-US"/>
    </w:rPr>
  </w:style>
  <w:style w:type="character" w:styleId="CommentReference">
    <w:name w:val="annotation reference"/>
    <w:basedOn w:val="DefaultParagraphFont"/>
    <w:rsid w:val="001C30D7"/>
    <w:rPr>
      <w:sz w:val="16"/>
      <w:szCs w:val="16"/>
    </w:rPr>
  </w:style>
  <w:style w:type="paragraph" w:styleId="CommentText">
    <w:name w:val="annotation text"/>
    <w:basedOn w:val="Normal"/>
    <w:link w:val="CommentTextChar"/>
    <w:rsid w:val="001C30D7"/>
    <w:rPr>
      <w:sz w:val="20"/>
      <w:szCs w:val="20"/>
    </w:rPr>
  </w:style>
  <w:style w:type="character" w:customStyle="1" w:styleId="CommentTextChar">
    <w:name w:val="Comment Text Char"/>
    <w:basedOn w:val="DefaultParagraphFont"/>
    <w:link w:val="CommentText"/>
    <w:rsid w:val="001C30D7"/>
    <w:rPr>
      <w:lang w:val="en-GB" w:eastAsia="en-US"/>
    </w:rPr>
  </w:style>
  <w:style w:type="paragraph" w:styleId="CommentSubject">
    <w:name w:val="annotation subject"/>
    <w:basedOn w:val="CommentText"/>
    <w:next w:val="CommentText"/>
    <w:link w:val="CommentSubjectChar"/>
    <w:rsid w:val="001C30D7"/>
    <w:rPr>
      <w:b/>
      <w:bCs/>
    </w:rPr>
  </w:style>
  <w:style w:type="character" w:customStyle="1" w:styleId="CommentSubjectChar">
    <w:name w:val="Comment Subject Char"/>
    <w:basedOn w:val="CommentTextChar"/>
    <w:link w:val="CommentSubject"/>
    <w:rsid w:val="001C30D7"/>
    <w:rPr>
      <w:b/>
      <w:bCs/>
    </w:rPr>
  </w:style>
  <w:style w:type="paragraph" w:customStyle="1" w:styleId="MajorL2BulletList">
    <w:name w:val="Major L2 Bullet List"/>
    <w:basedOn w:val="Normal"/>
    <w:semiHidden/>
    <w:rsid w:val="00BD4579"/>
    <w:pPr>
      <w:numPr>
        <w:numId w:val="15"/>
      </w:numPr>
      <w:spacing w:line="360" w:lineRule="auto"/>
    </w:pPr>
    <w:rPr>
      <w:rFonts w:ascii="Palatino" w:hAnsi="Palatino"/>
      <w:sz w:val="20"/>
      <w:szCs w:val="20"/>
      <w:lang w:val="en-AU"/>
    </w:rPr>
  </w:style>
  <w:style w:type="paragraph" w:customStyle="1" w:styleId="TableRefHeading">
    <w:name w:val="Table Ref Heading"/>
    <w:basedOn w:val="Normal"/>
    <w:next w:val="Normal"/>
    <w:rsid w:val="00BD4579"/>
    <w:pPr>
      <w:spacing w:after="120" w:line="360" w:lineRule="auto"/>
      <w:outlineLvl w:val="0"/>
    </w:pPr>
    <w:rPr>
      <w:rFonts w:ascii="Palatino" w:hAnsi="Palatino"/>
      <w:b/>
      <w:sz w:val="20"/>
      <w:szCs w:val="20"/>
      <w:lang w:val="en-AU"/>
    </w:rPr>
  </w:style>
  <w:style w:type="paragraph" w:customStyle="1" w:styleId="MajorTableLastBullet">
    <w:name w:val="Major Table Last Bullet"/>
    <w:basedOn w:val="Normal"/>
    <w:semiHidden/>
    <w:rsid w:val="00BD4579"/>
    <w:pPr>
      <w:numPr>
        <w:numId w:val="1"/>
      </w:numPr>
      <w:tabs>
        <w:tab w:val="left" w:pos="357"/>
        <w:tab w:val="left" w:pos="7655"/>
      </w:tabs>
    </w:pPr>
    <w:rPr>
      <w:rFonts w:ascii="Palatino" w:hAnsi="Palatino"/>
      <w:sz w:val="18"/>
      <w:szCs w:val="20"/>
      <w:lang w:val="en-AU"/>
    </w:rPr>
  </w:style>
  <w:style w:type="character" w:customStyle="1" w:styleId="FooterChar">
    <w:name w:val="Footer Char"/>
    <w:basedOn w:val="DefaultParagraphFont"/>
    <w:link w:val="Footer"/>
    <w:uiPriority w:val="99"/>
    <w:rsid w:val="0094203B"/>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CB864B.B23EF25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cid:image001.jpg@01CB8191.825CC530" TargetMode="External"/><Relationship Id="rId14" Type="http://schemas.openxmlformats.org/officeDocument/2006/relationships/image" Target="cid:image001.jpg@01CB8193.0343ED3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FE65F-932F-47EE-9E1E-6D4541950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1164</Words>
  <Characters>6690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7839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Authorised DET User</cp:lastModifiedBy>
  <cp:revision>4</cp:revision>
  <cp:lastPrinted>2009-03-12T23:19:00Z</cp:lastPrinted>
  <dcterms:created xsi:type="dcterms:W3CDTF">2010-11-11T04:15:00Z</dcterms:created>
  <dcterms:modified xsi:type="dcterms:W3CDTF">2010-11-17T00:50:00Z</dcterms:modified>
</cp:coreProperties>
</file>